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B600FB0" w14:textId="77777777">
        <w:tc>
          <w:tcPr>
            <w:tcW w:w="1620" w:type="dxa"/>
            <w:tcBorders>
              <w:bottom w:val="single" w:sz="4" w:space="0" w:color="auto"/>
            </w:tcBorders>
            <w:shd w:val="clear" w:color="auto" w:fill="FFFFFF"/>
            <w:vAlign w:val="center"/>
          </w:tcPr>
          <w:p w14:paraId="7D41651B" w14:textId="77777777" w:rsidR="00152993" w:rsidRDefault="00EE6681" w:rsidP="00BD7D8E">
            <w:pPr>
              <w:pStyle w:val="Header"/>
              <w:spacing w:before="120" w:after="120"/>
              <w:rPr>
                <w:rFonts w:ascii="Verdana" w:hAnsi="Verdana"/>
                <w:sz w:val="22"/>
              </w:rPr>
            </w:pPr>
            <w:r>
              <w:t>N</w:t>
            </w:r>
            <w:r w:rsidR="00152993">
              <w:t>PRR Number</w:t>
            </w:r>
          </w:p>
        </w:tc>
        <w:tc>
          <w:tcPr>
            <w:tcW w:w="1260" w:type="dxa"/>
            <w:tcBorders>
              <w:bottom w:val="single" w:sz="4" w:space="0" w:color="auto"/>
            </w:tcBorders>
            <w:vAlign w:val="center"/>
          </w:tcPr>
          <w:p w14:paraId="50D0BFA2" w14:textId="01BC361A" w:rsidR="00152993" w:rsidRDefault="00287BB7" w:rsidP="00BD7D8E">
            <w:pPr>
              <w:pStyle w:val="Header"/>
              <w:jc w:val="center"/>
            </w:pPr>
            <w:hyperlink r:id="rId7" w:history="1">
              <w:r w:rsidRPr="00BD7D8E">
                <w:rPr>
                  <w:rStyle w:val="Hyperlink"/>
                </w:rPr>
                <w:t>1255</w:t>
              </w:r>
            </w:hyperlink>
          </w:p>
        </w:tc>
        <w:tc>
          <w:tcPr>
            <w:tcW w:w="900" w:type="dxa"/>
            <w:tcBorders>
              <w:bottom w:val="single" w:sz="4" w:space="0" w:color="auto"/>
            </w:tcBorders>
            <w:shd w:val="clear" w:color="auto" w:fill="FFFFFF"/>
            <w:vAlign w:val="center"/>
          </w:tcPr>
          <w:p w14:paraId="73548962" w14:textId="77777777" w:rsidR="00152993" w:rsidRDefault="00EE6681">
            <w:pPr>
              <w:pStyle w:val="Header"/>
            </w:pPr>
            <w:r>
              <w:t>N</w:t>
            </w:r>
            <w:r w:rsidR="00152993">
              <w:t>PRR Title</w:t>
            </w:r>
          </w:p>
        </w:tc>
        <w:tc>
          <w:tcPr>
            <w:tcW w:w="6660" w:type="dxa"/>
            <w:tcBorders>
              <w:bottom w:val="single" w:sz="4" w:space="0" w:color="auto"/>
            </w:tcBorders>
            <w:vAlign w:val="center"/>
          </w:tcPr>
          <w:p w14:paraId="0D276526" w14:textId="3A7B2255" w:rsidR="00152993" w:rsidRPr="008B0793" w:rsidRDefault="007201D2">
            <w:pPr>
              <w:pStyle w:val="Header"/>
              <w:rPr>
                <w:rFonts w:cs="Arial"/>
                <w:b w:val="0"/>
                <w:bCs w:val="0"/>
              </w:rPr>
            </w:pPr>
            <w:r w:rsidRPr="008B0793">
              <w:rPr>
                <w:rStyle w:val="Strong"/>
                <w:rFonts w:cs="Arial"/>
                <w:b/>
                <w:bCs/>
                <w:color w:val="212529"/>
                <w:shd w:val="clear" w:color="auto" w:fill="FFFFFF"/>
              </w:rPr>
              <w:t>Introduction of Mitigation of ESRs</w:t>
            </w:r>
          </w:p>
        </w:tc>
      </w:tr>
      <w:tr w:rsidR="00152993" w14:paraId="2B92593D" w14:textId="77777777">
        <w:trPr>
          <w:trHeight w:val="413"/>
        </w:trPr>
        <w:tc>
          <w:tcPr>
            <w:tcW w:w="2880" w:type="dxa"/>
            <w:gridSpan w:val="2"/>
            <w:tcBorders>
              <w:top w:val="nil"/>
              <w:left w:val="nil"/>
              <w:bottom w:val="single" w:sz="4" w:space="0" w:color="auto"/>
              <w:right w:val="nil"/>
            </w:tcBorders>
            <w:vAlign w:val="center"/>
          </w:tcPr>
          <w:p w14:paraId="6F46A53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3CCD08" w14:textId="77777777" w:rsidR="00152993" w:rsidRDefault="00152993">
            <w:pPr>
              <w:pStyle w:val="NormalArial"/>
            </w:pPr>
          </w:p>
        </w:tc>
      </w:tr>
      <w:tr w:rsidR="00152993" w14:paraId="31E1F7E3"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8764EE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DBCDFC9" w14:textId="72F654E4" w:rsidR="00152993" w:rsidRDefault="00013BD1">
            <w:pPr>
              <w:pStyle w:val="NormalArial"/>
            </w:pPr>
            <w:r>
              <w:t xml:space="preserve">April </w:t>
            </w:r>
            <w:r w:rsidR="00393FB1">
              <w:t>2</w:t>
            </w:r>
            <w:r w:rsidR="00BD7D8E">
              <w:t>,</w:t>
            </w:r>
            <w:r>
              <w:t xml:space="preserve"> 2025</w:t>
            </w:r>
          </w:p>
        </w:tc>
      </w:tr>
      <w:tr w:rsidR="00152993" w14:paraId="13E26C2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4EF9F73" w14:textId="77777777" w:rsidR="00152993" w:rsidRDefault="00152993">
            <w:pPr>
              <w:pStyle w:val="NormalArial"/>
            </w:pPr>
          </w:p>
        </w:tc>
        <w:tc>
          <w:tcPr>
            <w:tcW w:w="7560" w:type="dxa"/>
            <w:gridSpan w:val="2"/>
            <w:tcBorders>
              <w:top w:val="nil"/>
              <w:left w:val="nil"/>
              <w:bottom w:val="nil"/>
              <w:right w:val="nil"/>
            </w:tcBorders>
            <w:vAlign w:val="center"/>
          </w:tcPr>
          <w:p w14:paraId="37C4CC67" w14:textId="77777777" w:rsidR="00152993" w:rsidRDefault="00152993">
            <w:pPr>
              <w:pStyle w:val="NormalArial"/>
            </w:pPr>
          </w:p>
        </w:tc>
      </w:tr>
      <w:tr w:rsidR="00152993" w14:paraId="0EE3D5A3" w14:textId="77777777">
        <w:trPr>
          <w:trHeight w:val="440"/>
        </w:trPr>
        <w:tc>
          <w:tcPr>
            <w:tcW w:w="10440" w:type="dxa"/>
            <w:gridSpan w:val="4"/>
            <w:tcBorders>
              <w:top w:val="single" w:sz="4" w:space="0" w:color="auto"/>
            </w:tcBorders>
            <w:shd w:val="clear" w:color="auto" w:fill="FFFFFF"/>
            <w:vAlign w:val="center"/>
          </w:tcPr>
          <w:p w14:paraId="705BDABF" w14:textId="77777777" w:rsidR="00152993" w:rsidRDefault="00152993">
            <w:pPr>
              <w:pStyle w:val="Header"/>
              <w:jc w:val="center"/>
            </w:pPr>
            <w:r>
              <w:t>Submitter’s Information</w:t>
            </w:r>
          </w:p>
        </w:tc>
      </w:tr>
      <w:tr w:rsidR="00152993" w14:paraId="1032A065" w14:textId="77777777">
        <w:trPr>
          <w:trHeight w:val="350"/>
        </w:trPr>
        <w:tc>
          <w:tcPr>
            <w:tcW w:w="2880" w:type="dxa"/>
            <w:gridSpan w:val="2"/>
            <w:shd w:val="clear" w:color="auto" w:fill="FFFFFF"/>
            <w:vAlign w:val="center"/>
          </w:tcPr>
          <w:p w14:paraId="5587989E" w14:textId="77777777" w:rsidR="00152993" w:rsidRPr="00EC55B3" w:rsidRDefault="00152993" w:rsidP="00EC55B3">
            <w:pPr>
              <w:pStyle w:val="Header"/>
            </w:pPr>
            <w:r w:rsidRPr="00EC55B3">
              <w:t>Name</w:t>
            </w:r>
          </w:p>
        </w:tc>
        <w:tc>
          <w:tcPr>
            <w:tcW w:w="7560" w:type="dxa"/>
            <w:gridSpan w:val="2"/>
            <w:vAlign w:val="center"/>
          </w:tcPr>
          <w:p w14:paraId="4DF6CD66" w14:textId="60DE4091" w:rsidR="00152993" w:rsidRDefault="00013BD1">
            <w:pPr>
              <w:pStyle w:val="NormalArial"/>
            </w:pPr>
            <w:r>
              <w:t>Ryan King</w:t>
            </w:r>
          </w:p>
        </w:tc>
      </w:tr>
      <w:tr w:rsidR="00152993" w14:paraId="3096FB3E" w14:textId="77777777">
        <w:trPr>
          <w:trHeight w:val="350"/>
        </w:trPr>
        <w:tc>
          <w:tcPr>
            <w:tcW w:w="2880" w:type="dxa"/>
            <w:gridSpan w:val="2"/>
            <w:shd w:val="clear" w:color="auto" w:fill="FFFFFF"/>
            <w:vAlign w:val="center"/>
          </w:tcPr>
          <w:p w14:paraId="013FEA1C" w14:textId="77777777" w:rsidR="00152993" w:rsidRPr="00EC55B3" w:rsidRDefault="00152993" w:rsidP="00EC55B3">
            <w:pPr>
              <w:pStyle w:val="Header"/>
            </w:pPr>
            <w:r w:rsidRPr="00EC55B3">
              <w:t>E-mail Address</w:t>
            </w:r>
          </w:p>
        </w:tc>
        <w:tc>
          <w:tcPr>
            <w:tcW w:w="7560" w:type="dxa"/>
            <w:gridSpan w:val="2"/>
            <w:vAlign w:val="center"/>
          </w:tcPr>
          <w:p w14:paraId="0C04D61E" w14:textId="2C2B2E74" w:rsidR="00152993" w:rsidRDefault="00013BD1">
            <w:pPr>
              <w:pStyle w:val="NormalArial"/>
            </w:pPr>
            <w:hyperlink r:id="rId8" w:history="1">
              <w:r w:rsidRPr="0022181C">
                <w:rPr>
                  <w:rStyle w:val="Hyperlink"/>
                </w:rPr>
                <w:t>Ryan.King@ercot.com</w:t>
              </w:r>
            </w:hyperlink>
          </w:p>
        </w:tc>
      </w:tr>
      <w:tr w:rsidR="00152993" w14:paraId="517CD918" w14:textId="77777777">
        <w:trPr>
          <w:trHeight w:val="350"/>
        </w:trPr>
        <w:tc>
          <w:tcPr>
            <w:tcW w:w="2880" w:type="dxa"/>
            <w:gridSpan w:val="2"/>
            <w:shd w:val="clear" w:color="auto" w:fill="FFFFFF"/>
            <w:vAlign w:val="center"/>
          </w:tcPr>
          <w:p w14:paraId="2B313D4C" w14:textId="77777777" w:rsidR="00152993" w:rsidRPr="00EC55B3" w:rsidRDefault="00152993" w:rsidP="00EC55B3">
            <w:pPr>
              <w:pStyle w:val="Header"/>
            </w:pPr>
            <w:r w:rsidRPr="00EC55B3">
              <w:t>Company</w:t>
            </w:r>
          </w:p>
        </w:tc>
        <w:tc>
          <w:tcPr>
            <w:tcW w:w="7560" w:type="dxa"/>
            <w:gridSpan w:val="2"/>
            <w:vAlign w:val="center"/>
          </w:tcPr>
          <w:p w14:paraId="1B095E8C" w14:textId="38371868" w:rsidR="00152993" w:rsidRDefault="00013BD1">
            <w:pPr>
              <w:pStyle w:val="NormalArial"/>
            </w:pPr>
            <w:r>
              <w:t>ERCOT</w:t>
            </w:r>
          </w:p>
        </w:tc>
      </w:tr>
      <w:tr w:rsidR="00152993" w14:paraId="0FCF0639" w14:textId="77777777">
        <w:trPr>
          <w:trHeight w:val="350"/>
        </w:trPr>
        <w:tc>
          <w:tcPr>
            <w:tcW w:w="2880" w:type="dxa"/>
            <w:gridSpan w:val="2"/>
            <w:tcBorders>
              <w:bottom w:val="single" w:sz="4" w:space="0" w:color="auto"/>
            </w:tcBorders>
            <w:shd w:val="clear" w:color="auto" w:fill="FFFFFF"/>
            <w:vAlign w:val="center"/>
          </w:tcPr>
          <w:p w14:paraId="3DA140B4"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E3C066A" w14:textId="31FC8853" w:rsidR="00152993" w:rsidRDefault="00013BD1">
            <w:pPr>
              <w:pStyle w:val="NormalArial"/>
            </w:pPr>
            <w:r>
              <w:t>(512) 944-7706</w:t>
            </w:r>
          </w:p>
        </w:tc>
      </w:tr>
      <w:tr w:rsidR="00152993" w14:paraId="58D34CA8" w14:textId="77777777">
        <w:trPr>
          <w:trHeight w:val="350"/>
        </w:trPr>
        <w:tc>
          <w:tcPr>
            <w:tcW w:w="2880" w:type="dxa"/>
            <w:gridSpan w:val="2"/>
            <w:shd w:val="clear" w:color="auto" w:fill="FFFFFF"/>
            <w:vAlign w:val="center"/>
          </w:tcPr>
          <w:p w14:paraId="142E79F9"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60A00F3" w14:textId="77777777" w:rsidR="00152993" w:rsidRDefault="00152993">
            <w:pPr>
              <w:pStyle w:val="NormalArial"/>
            </w:pPr>
          </w:p>
        </w:tc>
      </w:tr>
      <w:tr w:rsidR="00075A94" w14:paraId="243AB74E" w14:textId="77777777">
        <w:trPr>
          <w:trHeight w:val="350"/>
        </w:trPr>
        <w:tc>
          <w:tcPr>
            <w:tcW w:w="2880" w:type="dxa"/>
            <w:gridSpan w:val="2"/>
            <w:tcBorders>
              <w:bottom w:val="single" w:sz="4" w:space="0" w:color="auto"/>
            </w:tcBorders>
            <w:shd w:val="clear" w:color="auto" w:fill="FFFFFF"/>
            <w:vAlign w:val="center"/>
          </w:tcPr>
          <w:p w14:paraId="3D30B5D4"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0BC55F8" w14:textId="1D5546B7" w:rsidR="00075A94" w:rsidRDefault="00BD7D8E">
            <w:pPr>
              <w:pStyle w:val="NormalArial"/>
            </w:pPr>
            <w:r>
              <w:t>Not Applicable</w:t>
            </w:r>
          </w:p>
        </w:tc>
      </w:tr>
    </w:tbl>
    <w:p w14:paraId="66E5D81C"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F45071A" w14:textId="77777777" w:rsidTr="00B5080A">
        <w:trPr>
          <w:trHeight w:val="422"/>
          <w:jc w:val="center"/>
        </w:trPr>
        <w:tc>
          <w:tcPr>
            <w:tcW w:w="10440" w:type="dxa"/>
            <w:vAlign w:val="center"/>
          </w:tcPr>
          <w:p w14:paraId="1AA0A0C9" w14:textId="77777777" w:rsidR="00075A94" w:rsidRPr="00075A94" w:rsidRDefault="00075A94" w:rsidP="00B5080A">
            <w:pPr>
              <w:pStyle w:val="Header"/>
              <w:jc w:val="center"/>
            </w:pPr>
            <w:r w:rsidRPr="00075A94">
              <w:t>Comments</w:t>
            </w:r>
          </w:p>
        </w:tc>
      </w:tr>
    </w:tbl>
    <w:p w14:paraId="5ABF875C" w14:textId="77777777" w:rsidR="001133FC" w:rsidRDefault="001133FC">
      <w:pPr>
        <w:pStyle w:val="NormalArial"/>
      </w:pPr>
    </w:p>
    <w:p w14:paraId="0BED010E" w14:textId="2AA567A0" w:rsidR="00C12AAA" w:rsidRDefault="001133FC">
      <w:pPr>
        <w:pStyle w:val="NormalArial"/>
        <w:rPr>
          <w:iCs/>
          <w:kern w:val="24"/>
        </w:rPr>
      </w:pPr>
      <w:r>
        <w:t xml:space="preserve">ERCOT offers the following </w:t>
      </w:r>
      <w:r w:rsidR="00215508">
        <w:t>comments</w:t>
      </w:r>
      <w:r>
        <w:t xml:space="preserve"> to the</w:t>
      </w:r>
      <w:r w:rsidR="00AA5979">
        <w:t xml:space="preserve"> proposed mitigation framework for</w:t>
      </w:r>
      <w:r>
        <w:t xml:space="preserve"> Energy Storage Resource</w:t>
      </w:r>
      <w:r w:rsidR="00AA5979">
        <w:t xml:space="preserve">s </w:t>
      </w:r>
      <w:r>
        <w:t>(ESR</w:t>
      </w:r>
      <w:r w:rsidR="00AA5979">
        <w:t>s</w:t>
      </w:r>
      <w:r>
        <w:t>)</w:t>
      </w:r>
      <w:r w:rsidR="004A0E18">
        <w:t xml:space="preserve">.  </w:t>
      </w:r>
      <w:r w:rsidR="00C80D92">
        <w:t xml:space="preserve">This </w:t>
      </w:r>
      <w:r w:rsidR="008B0793">
        <w:t>Nodal Protocol Revision Request (</w:t>
      </w:r>
      <w:r w:rsidR="00C80D92" w:rsidRPr="00B81EE5">
        <w:rPr>
          <w:iCs/>
          <w:kern w:val="24"/>
        </w:rPr>
        <w:t>NPRR</w:t>
      </w:r>
      <w:r w:rsidR="008B0793">
        <w:rPr>
          <w:iCs/>
          <w:kern w:val="24"/>
        </w:rPr>
        <w:t>)</w:t>
      </w:r>
      <w:r w:rsidR="00C80D92" w:rsidRPr="00B81EE5">
        <w:rPr>
          <w:iCs/>
          <w:kern w:val="24"/>
        </w:rPr>
        <w:t xml:space="preserve"> introduces a dynamic</w:t>
      </w:r>
      <w:r w:rsidR="00C80D92">
        <w:rPr>
          <w:iCs/>
          <w:kern w:val="24"/>
        </w:rPr>
        <w:t>,</w:t>
      </w:r>
      <w:r w:rsidR="00C80D92" w:rsidRPr="00B81EE5">
        <w:rPr>
          <w:iCs/>
          <w:kern w:val="24"/>
        </w:rPr>
        <w:t xml:space="preserve"> </w:t>
      </w:r>
      <w:r w:rsidR="00C80D92">
        <w:rPr>
          <w:iCs/>
          <w:kern w:val="24"/>
        </w:rPr>
        <w:t>“</w:t>
      </w:r>
      <w:r w:rsidR="00C80D92" w:rsidRPr="00B81EE5">
        <w:rPr>
          <w:iCs/>
          <w:kern w:val="24"/>
        </w:rPr>
        <w:t>just-in-time</w:t>
      </w:r>
      <w:r w:rsidR="009D3CA3">
        <w:rPr>
          <w:iCs/>
          <w:kern w:val="24"/>
        </w:rPr>
        <w:t>”</w:t>
      </w:r>
      <w:r w:rsidR="00C80D92" w:rsidRPr="00B81EE5">
        <w:rPr>
          <w:iCs/>
          <w:kern w:val="24"/>
        </w:rPr>
        <w:t xml:space="preserve"> mitigation framework that determines constraint contributions as a function of the maximum Shadow Price and the Shift Factor of the ESR in intervals when an ESR has been flagged for mitigation through the </w:t>
      </w:r>
      <w:r w:rsidR="009026E9">
        <w:rPr>
          <w:iCs/>
          <w:kern w:val="24"/>
        </w:rPr>
        <w:t>Security-Constrained Economic Dispatch (</w:t>
      </w:r>
      <w:r w:rsidR="00C80D92" w:rsidRPr="00B81EE5">
        <w:rPr>
          <w:iCs/>
          <w:kern w:val="24"/>
        </w:rPr>
        <w:t>SCED</w:t>
      </w:r>
      <w:r w:rsidR="009026E9">
        <w:rPr>
          <w:iCs/>
          <w:kern w:val="24"/>
        </w:rPr>
        <w:t>)</w:t>
      </w:r>
      <w:r w:rsidR="00C80D92">
        <w:rPr>
          <w:iCs/>
          <w:kern w:val="24"/>
        </w:rPr>
        <w:t xml:space="preserve"> </w:t>
      </w:r>
      <w:r w:rsidR="00201A65">
        <w:rPr>
          <w:iCs/>
          <w:kern w:val="24"/>
        </w:rPr>
        <w:t xml:space="preserve">Constraint </w:t>
      </w:r>
      <w:r w:rsidR="00C80D92">
        <w:rPr>
          <w:iCs/>
          <w:kern w:val="24"/>
        </w:rPr>
        <w:t>C</w:t>
      </w:r>
      <w:r w:rsidR="00FF6473">
        <w:rPr>
          <w:iCs/>
          <w:kern w:val="24"/>
        </w:rPr>
        <w:t>ompetitive</w:t>
      </w:r>
      <w:r w:rsidR="00201A65">
        <w:rPr>
          <w:iCs/>
          <w:kern w:val="24"/>
        </w:rPr>
        <w:t>ness</w:t>
      </w:r>
      <w:r w:rsidR="00FF6473">
        <w:rPr>
          <w:iCs/>
          <w:kern w:val="24"/>
        </w:rPr>
        <w:t xml:space="preserve"> </w:t>
      </w:r>
      <w:r w:rsidR="00C80D92">
        <w:rPr>
          <w:iCs/>
          <w:kern w:val="24"/>
        </w:rPr>
        <w:t>T</w:t>
      </w:r>
      <w:r w:rsidR="00FF6473">
        <w:rPr>
          <w:iCs/>
          <w:kern w:val="24"/>
        </w:rPr>
        <w:t>est</w:t>
      </w:r>
      <w:r w:rsidR="00CD0D7B">
        <w:rPr>
          <w:iCs/>
          <w:kern w:val="24"/>
        </w:rPr>
        <w:t xml:space="preserve"> (CCT)</w:t>
      </w:r>
      <w:r w:rsidR="00C80D92" w:rsidRPr="00B81EE5">
        <w:rPr>
          <w:iCs/>
          <w:kern w:val="24"/>
        </w:rPr>
        <w:t xml:space="preserve"> process</w:t>
      </w:r>
      <w:r w:rsidR="009D3CA3">
        <w:rPr>
          <w:iCs/>
          <w:kern w:val="24"/>
        </w:rPr>
        <w:t xml:space="preserve">.  </w:t>
      </w:r>
    </w:p>
    <w:p w14:paraId="3AB0E78D" w14:textId="77777777" w:rsidR="00C12AAA" w:rsidRDefault="00C12AAA">
      <w:pPr>
        <w:pStyle w:val="NormalArial"/>
        <w:rPr>
          <w:iCs/>
          <w:kern w:val="24"/>
        </w:rPr>
      </w:pPr>
    </w:p>
    <w:p w14:paraId="3EEEBE64" w14:textId="5D8920BF" w:rsidR="001423B5" w:rsidRDefault="6D0D4CA3">
      <w:pPr>
        <w:pStyle w:val="NormalArial"/>
      </w:pPr>
      <w:r>
        <w:t xml:space="preserve">As part of the analysis to assess the impact of a “just-in-time” mitigation proposal, ERCOT ran a </w:t>
      </w:r>
      <w:hyperlink r:id="rId9" w:history="1">
        <w:hyperlink r:id="rId10" w:history="1">
          <w:r w:rsidRPr="7E054661">
            <w:rPr>
              <w:rStyle w:val="Hyperlink"/>
            </w:rPr>
            <w:t>backcast</w:t>
          </w:r>
        </w:hyperlink>
      </w:hyperlink>
      <w:r>
        <w:t xml:space="preserve"> using 2023 data.  Mitigation would have impacted ~0.34% of intervals in that year and the vast majority (~95%) of those impacted intervals were for one hour or less.  </w:t>
      </w:r>
    </w:p>
    <w:p w14:paraId="7BC8EBC8" w14:textId="11C17BF3" w:rsidR="7E054661" w:rsidRDefault="7E054661" w:rsidP="7E054661">
      <w:pPr>
        <w:pStyle w:val="NormalArial"/>
      </w:pPr>
    </w:p>
    <w:p w14:paraId="25DB5133" w14:textId="6C022F0E" w:rsidR="00BD7258" w:rsidRDefault="00215508" w:rsidP="00BD7258">
      <w:pPr>
        <w:pStyle w:val="NormalArial"/>
      </w:pPr>
      <w:r>
        <w:t>ERCOT</w:t>
      </w:r>
      <w:r w:rsidR="00E660A5">
        <w:t>,</w:t>
      </w:r>
      <w:r>
        <w:t xml:space="preserve"> </w:t>
      </w:r>
      <w:r w:rsidR="0008523C">
        <w:t>in consultation with stakeholders</w:t>
      </w:r>
      <w:r w:rsidR="00E660A5">
        <w:t>,</w:t>
      </w:r>
      <w:r>
        <w:t xml:space="preserve"> is proposing an additional refinement </w:t>
      </w:r>
      <w:r w:rsidR="00615AD8">
        <w:t>to this design</w:t>
      </w:r>
      <w:r w:rsidR="00E6381B">
        <w:t xml:space="preserve"> to </w:t>
      </w:r>
      <w:r w:rsidR="002D2276">
        <w:t>account for</w:t>
      </w:r>
      <w:r w:rsidR="00446C2D">
        <w:t xml:space="preserve"> </w:t>
      </w:r>
      <w:r w:rsidR="00377EF7">
        <w:t xml:space="preserve">circumstances where the </w:t>
      </w:r>
      <w:r w:rsidR="00AD11DA">
        <w:t xml:space="preserve">available </w:t>
      </w:r>
      <w:r w:rsidR="00550C7A">
        <w:t>stored energy</w:t>
      </w:r>
      <w:r w:rsidR="00020A69">
        <w:t xml:space="preserve"> </w:t>
      </w:r>
      <w:r w:rsidR="0098212D">
        <w:t xml:space="preserve">of a resource for the next hour </w:t>
      </w:r>
      <w:r w:rsidR="00602B6D">
        <w:t>is less than</w:t>
      </w:r>
      <w:r w:rsidR="0098212D">
        <w:t xml:space="preserve"> 25%</w:t>
      </w:r>
      <w:r w:rsidR="00602B6D">
        <w:t>.</w:t>
      </w:r>
      <w:r w:rsidR="00B47C3E">
        <w:t xml:space="preserve">  In this case</w:t>
      </w:r>
      <w:r w:rsidR="00251736">
        <w:t xml:space="preserve">, the </w:t>
      </w:r>
      <w:r w:rsidR="004D4E75">
        <w:t xml:space="preserve">Mitigated Offer Cap (MOC) </w:t>
      </w:r>
      <w:r w:rsidR="008502D8">
        <w:t>would revert to the System-Wide Offer Cap (SWCAP).</w:t>
      </w:r>
      <w:r w:rsidR="00331DD7">
        <w:t xml:space="preserve"> </w:t>
      </w:r>
      <w:r w:rsidR="008B0793">
        <w:t xml:space="preserve"> </w:t>
      </w:r>
      <w:r w:rsidR="00445947">
        <w:t>The addition</w:t>
      </w:r>
      <w:r w:rsidR="00CE0719">
        <w:t xml:space="preserve"> of an available energy </w:t>
      </w:r>
      <w:r w:rsidR="00445947">
        <w:t>‘filter’</w:t>
      </w:r>
      <w:r w:rsidR="00271D3F">
        <w:t xml:space="preserve"> </w:t>
      </w:r>
      <w:r w:rsidR="00CE0719">
        <w:t xml:space="preserve">balances </w:t>
      </w:r>
      <w:r w:rsidR="00444E68">
        <w:t>the need for an enduring ESR mitigation framework</w:t>
      </w:r>
      <w:r w:rsidR="00561F53">
        <w:t xml:space="preserve"> in the ERCOT market</w:t>
      </w:r>
      <w:r w:rsidR="00444E68">
        <w:t xml:space="preserve"> while </w:t>
      </w:r>
      <w:r w:rsidR="00561F53">
        <w:t xml:space="preserve">making appropriate </w:t>
      </w:r>
      <w:r w:rsidR="00164210">
        <w:t>account for</w:t>
      </w:r>
      <w:r w:rsidR="003E056C">
        <w:t xml:space="preserve"> </w:t>
      </w:r>
      <w:r w:rsidR="00B45F4E">
        <w:t>circumstances</w:t>
      </w:r>
      <w:r w:rsidR="00F14F33">
        <w:t xml:space="preserve"> where </w:t>
      </w:r>
      <w:r w:rsidR="00B45F4E">
        <w:t>the application of</w:t>
      </w:r>
      <w:r w:rsidR="00B15315">
        <w:t xml:space="preserve"> mitigation would be of </w:t>
      </w:r>
      <w:r w:rsidR="004B7F40">
        <w:t>limited operational benefit to resolving congestion</w:t>
      </w:r>
      <w:r w:rsidR="009C6C19">
        <w:t xml:space="preserve"> </w:t>
      </w:r>
      <w:r w:rsidR="00723A1C">
        <w:t xml:space="preserve">because of the limited remaining </w:t>
      </w:r>
      <w:r w:rsidR="001F6313">
        <w:t>energy</w:t>
      </w:r>
      <w:r w:rsidR="004B7F40">
        <w:t>.</w:t>
      </w:r>
    </w:p>
    <w:p w14:paraId="69C6E48C"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CE21BA0" w14:textId="77777777" w:rsidTr="00B5080A">
        <w:trPr>
          <w:trHeight w:val="350"/>
        </w:trPr>
        <w:tc>
          <w:tcPr>
            <w:tcW w:w="10440" w:type="dxa"/>
            <w:tcBorders>
              <w:bottom w:val="single" w:sz="4" w:space="0" w:color="auto"/>
            </w:tcBorders>
            <w:shd w:val="clear" w:color="auto" w:fill="FFFFFF"/>
            <w:vAlign w:val="center"/>
          </w:tcPr>
          <w:p w14:paraId="0E3AB298" w14:textId="77777777" w:rsidR="00BD7258" w:rsidRDefault="00BD7258" w:rsidP="00B5080A">
            <w:pPr>
              <w:pStyle w:val="Header"/>
              <w:jc w:val="center"/>
            </w:pPr>
            <w:r>
              <w:t>Revised Cover Page Language</w:t>
            </w:r>
          </w:p>
        </w:tc>
      </w:tr>
    </w:tbl>
    <w:p w14:paraId="7B9D5664" w14:textId="286166E2" w:rsidR="00BD7258" w:rsidRPr="00BD7D8E" w:rsidRDefault="00BD7D8E" w:rsidP="00BD7D8E">
      <w:pPr>
        <w:pStyle w:val="BodyText"/>
        <w:rPr>
          <w:rFonts w:ascii="Arial" w:hAnsi="Arial" w:cs="Arial"/>
          <w:b/>
          <w:color w:val="FF0000"/>
        </w:rPr>
      </w:pPr>
      <w:r w:rsidRPr="00BD7D8E">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916EF0D" w14:textId="77777777" w:rsidTr="00693737">
        <w:trPr>
          <w:trHeight w:val="350"/>
        </w:trPr>
        <w:tc>
          <w:tcPr>
            <w:tcW w:w="10440" w:type="dxa"/>
            <w:tcBorders>
              <w:bottom w:val="single" w:sz="4" w:space="0" w:color="auto"/>
            </w:tcBorders>
            <w:shd w:val="clear" w:color="auto" w:fill="FFFFFF"/>
            <w:vAlign w:val="center"/>
          </w:tcPr>
          <w:p w14:paraId="5E082241" w14:textId="77777777" w:rsidR="00152993" w:rsidRDefault="00152993">
            <w:pPr>
              <w:pStyle w:val="Header"/>
              <w:jc w:val="center"/>
            </w:pPr>
            <w:r>
              <w:t>Revised Proposed Protocol Language</w:t>
            </w:r>
          </w:p>
        </w:tc>
      </w:tr>
    </w:tbl>
    <w:p w14:paraId="7E7C790B" w14:textId="3B6D84E3" w:rsidR="00287BB7" w:rsidRDefault="00287BB7" w:rsidP="00693737">
      <w:pPr>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693737" w:rsidRPr="00287BB7" w14:paraId="16B1E4FF" w14:textId="77777777" w:rsidTr="00693737">
        <w:trPr>
          <w:trHeight w:val="350"/>
        </w:trPr>
        <w:tc>
          <w:tcPr>
            <w:tcW w:w="10417" w:type="dxa"/>
            <w:shd w:val="clear" w:color="auto" w:fill="FFFFFF"/>
            <w:vAlign w:val="center"/>
          </w:tcPr>
          <w:p w14:paraId="324EDE46" w14:textId="77777777" w:rsidR="00693737" w:rsidRPr="00287BB7" w:rsidRDefault="00693737" w:rsidP="001250D3">
            <w:pPr>
              <w:tabs>
                <w:tab w:val="center" w:pos="4320"/>
                <w:tab w:val="right" w:pos="8640"/>
              </w:tabs>
              <w:jc w:val="center"/>
              <w:rPr>
                <w:rFonts w:ascii="Arial" w:hAnsi="Arial"/>
                <w:b/>
                <w:bCs/>
              </w:rPr>
            </w:pPr>
            <w:bookmarkStart w:id="0" w:name="_Hlk170308131"/>
            <w:r w:rsidRPr="00287BB7">
              <w:rPr>
                <w:rFonts w:ascii="Arial" w:hAnsi="Arial"/>
                <w:b/>
                <w:bCs/>
              </w:rPr>
              <w:t>Market Rules Notes</w:t>
            </w:r>
          </w:p>
        </w:tc>
      </w:tr>
    </w:tbl>
    <w:p w14:paraId="5E30C77E" w14:textId="070FFC9C" w:rsidR="0016640E" w:rsidRDefault="0016640E" w:rsidP="00693737">
      <w:pPr>
        <w:tabs>
          <w:tab w:val="num" w:pos="0"/>
        </w:tabs>
        <w:spacing w:before="120" w:after="120"/>
        <w:rPr>
          <w:rFonts w:ascii="Arial" w:hAnsi="Arial" w:cs="Arial"/>
        </w:rPr>
      </w:pPr>
      <w:ins w:id="1" w:author="ERCOT 040225" w:date="2025-04-02T11:18:00Z" w16du:dateUtc="2025-04-02T16:18:00Z">
        <w:r w:rsidRPr="0016640E">
          <w:rPr>
            <w:rFonts w:ascii="Arial" w:hAnsi="Arial" w:cs="Arial"/>
          </w:rPr>
          <w:t>Please note the baseline Protocol language in the following sections(s) has been updated to reflect the incorporation of the following NPRR(s) into the Protocols:</w:t>
        </w:r>
      </w:ins>
    </w:p>
    <w:p w14:paraId="2E83F7C9" w14:textId="4564D6FF" w:rsidR="007F3869" w:rsidRDefault="007F3869" w:rsidP="0016640E">
      <w:pPr>
        <w:pStyle w:val="ListParagraph"/>
        <w:numPr>
          <w:ilvl w:val="0"/>
          <w:numId w:val="4"/>
        </w:numPr>
        <w:spacing w:before="120" w:after="120"/>
        <w:rPr>
          <w:rFonts w:ascii="Arial" w:hAnsi="Arial" w:cs="Arial"/>
        </w:rPr>
      </w:pPr>
      <w:ins w:id="2" w:author="ERCOT 040225" w:date="2025-04-02T11:22:00Z" w16du:dateUtc="2025-04-02T16:22:00Z">
        <w:r>
          <w:rPr>
            <w:rFonts w:ascii="Arial" w:hAnsi="Arial" w:cs="Arial"/>
          </w:rPr>
          <w:t xml:space="preserve">NPRR1177, </w:t>
        </w:r>
        <w:r w:rsidRPr="007F3869">
          <w:rPr>
            <w:rFonts w:ascii="Arial" w:hAnsi="Arial" w:cs="Arial"/>
          </w:rPr>
          <w:t>Enhance Exceptional Fuel Cost Process</w:t>
        </w:r>
        <w:r>
          <w:rPr>
            <w:rFonts w:ascii="Arial" w:hAnsi="Arial" w:cs="Arial"/>
          </w:rPr>
          <w:t xml:space="preserve"> (</w:t>
        </w:r>
      </w:ins>
      <w:ins w:id="3" w:author="ERCOT 040225" w:date="2025-04-02T15:28:00Z" w16du:dateUtc="2025-04-02T20:28:00Z">
        <w:r w:rsidR="0083182D">
          <w:rPr>
            <w:rFonts w:ascii="Arial" w:hAnsi="Arial" w:cs="Arial"/>
          </w:rPr>
          <w:t>unboxed</w:t>
        </w:r>
      </w:ins>
      <w:ins w:id="4" w:author="ERCOT 040225" w:date="2025-04-02T11:22:00Z" w16du:dateUtc="2025-04-02T16:22:00Z">
        <w:r>
          <w:rPr>
            <w:rFonts w:ascii="Arial" w:hAnsi="Arial" w:cs="Arial"/>
          </w:rPr>
          <w:t xml:space="preserve"> 1/1/25)</w:t>
        </w:r>
      </w:ins>
    </w:p>
    <w:p w14:paraId="6C9E3341" w14:textId="0680D98C" w:rsidR="007F3869" w:rsidRDefault="007F3869" w:rsidP="007F3869">
      <w:pPr>
        <w:pStyle w:val="ListParagraph"/>
        <w:numPr>
          <w:ilvl w:val="1"/>
          <w:numId w:val="4"/>
        </w:numPr>
        <w:spacing w:before="120" w:after="240"/>
        <w:rPr>
          <w:rFonts w:ascii="Arial" w:hAnsi="Arial" w:cs="Arial"/>
        </w:rPr>
      </w:pPr>
      <w:ins w:id="5" w:author="ERCOT 040225" w:date="2025-04-02T11:23:00Z" w16du:dateUtc="2025-04-02T16:23:00Z">
        <w:r>
          <w:rPr>
            <w:rFonts w:ascii="Arial" w:hAnsi="Arial" w:cs="Arial"/>
          </w:rPr>
          <w:t>Section 4.4.9.4.1</w:t>
        </w:r>
      </w:ins>
      <w:r>
        <w:rPr>
          <w:rFonts w:ascii="Arial" w:hAnsi="Arial" w:cs="Arial"/>
        </w:rPr>
        <w:br/>
      </w:r>
    </w:p>
    <w:p w14:paraId="7F0CE41A" w14:textId="5FA09514" w:rsidR="0016640E" w:rsidRPr="0016640E" w:rsidRDefault="0016640E" w:rsidP="007F3869">
      <w:pPr>
        <w:pStyle w:val="ListParagraph"/>
        <w:numPr>
          <w:ilvl w:val="0"/>
          <w:numId w:val="4"/>
        </w:numPr>
        <w:spacing w:before="240" w:after="120"/>
        <w:rPr>
          <w:ins w:id="6" w:author="ERCOT 040225" w:date="2025-04-02T11:19:00Z" w16du:dateUtc="2025-04-02T16:19:00Z"/>
          <w:rFonts w:ascii="Arial" w:hAnsi="Arial" w:cs="Arial"/>
        </w:rPr>
      </w:pPr>
      <w:ins w:id="7" w:author="ERCOT 040225" w:date="2025-04-02T11:19:00Z" w16du:dateUtc="2025-04-02T16:19:00Z">
        <w:r w:rsidRPr="0016640E">
          <w:rPr>
            <w:rFonts w:ascii="Arial" w:hAnsi="Arial" w:cs="Arial"/>
          </w:rPr>
          <w:t>NPRR1245, Additional Clarifying Revisions to Real-Time Co-Optimization</w:t>
        </w:r>
        <w:r>
          <w:rPr>
            <w:rFonts w:ascii="Arial" w:hAnsi="Arial" w:cs="Arial"/>
          </w:rPr>
          <w:t xml:space="preserve"> (incorporated 2/1/25)</w:t>
        </w:r>
      </w:ins>
    </w:p>
    <w:p w14:paraId="4D23CA20" w14:textId="0563EAB4" w:rsidR="0016640E" w:rsidRDefault="0016640E" w:rsidP="0016640E">
      <w:pPr>
        <w:pStyle w:val="ListParagraph"/>
        <w:numPr>
          <w:ilvl w:val="1"/>
          <w:numId w:val="4"/>
        </w:numPr>
        <w:tabs>
          <w:tab w:val="num" w:pos="0"/>
        </w:tabs>
        <w:spacing w:before="120" w:after="120"/>
        <w:rPr>
          <w:rFonts w:ascii="Arial" w:hAnsi="Arial" w:cs="Arial"/>
        </w:rPr>
      </w:pPr>
      <w:ins w:id="8" w:author="ERCOT 040225" w:date="2025-04-02T11:19:00Z" w16du:dateUtc="2025-04-02T16:19:00Z">
        <w:r w:rsidRPr="0016640E">
          <w:rPr>
            <w:rFonts w:ascii="Arial" w:hAnsi="Arial" w:cs="Arial"/>
          </w:rPr>
          <w:t>Section 4.4.9.4.1</w:t>
        </w:r>
      </w:ins>
      <w:r>
        <w:rPr>
          <w:rFonts w:ascii="Arial" w:hAnsi="Arial" w:cs="Arial"/>
        </w:rPr>
        <w:br/>
      </w:r>
    </w:p>
    <w:p w14:paraId="752BA005" w14:textId="780FED67" w:rsidR="0016640E" w:rsidRPr="0016640E" w:rsidRDefault="0016640E" w:rsidP="0016640E">
      <w:pPr>
        <w:pStyle w:val="ListParagraph"/>
        <w:numPr>
          <w:ilvl w:val="0"/>
          <w:numId w:val="4"/>
        </w:numPr>
        <w:spacing w:before="120" w:after="120"/>
        <w:rPr>
          <w:ins w:id="9" w:author="ERCOT 040225" w:date="2025-04-02T11:20:00Z" w16du:dateUtc="2025-04-02T16:20:00Z"/>
          <w:rFonts w:ascii="Arial" w:hAnsi="Arial" w:cs="Arial"/>
        </w:rPr>
      </w:pPr>
      <w:ins w:id="10" w:author="ERCOT 040225" w:date="2025-04-02T11:20:00Z" w16du:dateUtc="2025-04-02T16:20:00Z">
        <w:r w:rsidRPr="0016640E">
          <w:rPr>
            <w:rFonts w:ascii="Arial" w:hAnsi="Arial" w:cs="Arial"/>
          </w:rPr>
          <w:t>NPRR1246, Energy Storage Resource Terminology Alignment for the Single-Model Era</w:t>
        </w:r>
        <w:r>
          <w:rPr>
            <w:rFonts w:ascii="Arial" w:hAnsi="Arial" w:cs="Arial"/>
          </w:rPr>
          <w:t xml:space="preserve"> (incorporated </w:t>
        </w:r>
      </w:ins>
      <w:ins w:id="11" w:author="ERCOT 040225" w:date="2025-04-02T11:21:00Z" w16du:dateUtc="2025-04-02T16:21:00Z">
        <w:r>
          <w:rPr>
            <w:rFonts w:ascii="Arial" w:hAnsi="Arial" w:cs="Arial"/>
          </w:rPr>
          <w:t>4/1/25)</w:t>
        </w:r>
      </w:ins>
    </w:p>
    <w:p w14:paraId="296F4F8D" w14:textId="25A6DDEC" w:rsidR="0016640E" w:rsidRPr="0016640E" w:rsidRDefault="0016640E" w:rsidP="0016640E">
      <w:pPr>
        <w:pStyle w:val="ListParagraph"/>
        <w:numPr>
          <w:ilvl w:val="1"/>
          <w:numId w:val="4"/>
        </w:numPr>
        <w:tabs>
          <w:tab w:val="num" w:pos="0"/>
        </w:tabs>
        <w:spacing w:before="120" w:after="120"/>
        <w:rPr>
          <w:rFonts w:ascii="Arial" w:hAnsi="Arial" w:cs="Arial"/>
        </w:rPr>
      </w:pPr>
      <w:ins w:id="12" w:author="ERCOT 040225" w:date="2025-04-02T11:20:00Z" w16du:dateUtc="2025-04-02T16:20:00Z">
        <w:r w:rsidRPr="0016640E">
          <w:rPr>
            <w:rFonts w:ascii="Arial" w:hAnsi="Arial" w:cs="Arial"/>
          </w:rPr>
          <w:t>Section 3.8.5</w:t>
        </w:r>
      </w:ins>
    </w:p>
    <w:p w14:paraId="41AABBA4" w14:textId="41D8ACBB" w:rsidR="00693737" w:rsidRPr="00287BB7" w:rsidDel="007F3869" w:rsidRDefault="00693737" w:rsidP="00693737">
      <w:pPr>
        <w:tabs>
          <w:tab w:val="num" w:pos="0"/>
        </w:tabs>
        <w:spacing w:before="120" w:after="120"/>
        <w:rPr>
          <w:del w:id="13" w:author="ERCOT 040225" w:date="2025-04-02T11:26:00Z" w16du:dateUtc="2025-04-02T16:26:00Z"/>
          <w:rFonts w:ascii="Arial" w:hAnsi="Arial" w:cs="Arial"/>
        </w:rPr>
      </w:pPr>
      <w:del w:id="14" w:author="ERCOT 040225" w:date="2025-04-02T11:26:00Z" w16du:dateUtc="2025-04-02T16:26:00Z">
        <w:r w:rsidRPr="00287BB7" w:rsidDel="007F3869">
          <w:rPr>
            <w:rFonts w:ascii="Arial" w:hAnsi="Arial" w:cs="Arial"/>
          </w:rPr>
          <w:delText>Please note that the following NPRR(s) also propose revisions to the following Section(s):</w:delText>
        </w:r>
      </w:del>
    </w:p>
    <w:p w14:paraId="4DED5479" w14:textId="78E73B6B" w:rsidR="00693737" w:rsidRPr="00287BB7" w:rsidDel="007F3869" w:rsidRDefault="00693737" w:rsidP="00693737">
      <w:pPr>
        <w:numPr>
          <w:ilvl w:val="0"/>
          <w:numId w:val="3"/>
        </w:numPr>
        <w:spacing w:before="120"/>
        <w:rPr>
          <w:del w:id="15" w:author="ERCOT 040225" w:date="2025-04-02T11:26:00Z" w16du:dateUtc="2025-04-02T16:26:00Z"/>
          <w:rFonts w:ascii="Arial" w:hAnsi="Arial" w:cs="Arial"/>
        </w:rPr>
      </w:pPr>
      <w:bookmarkStart w:id="16" w:name="_Hlk178080513"/>
      <w:del w:id="17" w:author="ERCOT 040225" w:date="2025-04-02T11:26:00Z" w16du:dateUtc="2025-04-02T16:26:00Z">
        <w:r w:rsidRPr="00287BB7" w:rsidDel="007F3869">
          <w:rPr>
            <w:rFonts w:ascii="Arial" w:hAnsi="Arial" w:cs="Arial"/>
          </w:rPr>
          <w:delText>NPRR1239, Access to Market Information</w:delText>
        </w:r>
      </w:del>
    </w:p>
    <w:p w14:paraId="24CE9441" w14:textId="59DF6D82" w:rsidR="00693737" w:rsidRPr="00287BB7" w:rsidRDefault="00693737" w:rsidP="00693737">
      <w:pPr>
        <w:numPr>
          <w:ilvl w:val="1"/>
          <w:numId w:val="3"/>
        </w:numPr>
        <w:spacing w:after="120"/>
        <w:rPr>
          <w:rFonts w:ascii="Arial" w:hAnsi="Arial" w:cs="Arial"/>
        </w:rPr>
      </w:pPr>
      <w:del w:id="18" w:author="ERCOT 040225" w:date="2025-04-02T11:26:00Z" w16du:dateUtc="2025-04-02T16:26:00Z">
        <w:r w:rsidRPr="00287BB7" w:rsidDel="007F3869">
          <w:rPr>
            <w:rFonts w:ascii="Arial" w:hAnsi="Arial" w:cs="Arial"/>
          </w:rPr>
          <w:delText>Section 4.4.9.4.1</w:delText>
        </w:r>
      </w:del>
      <w:bookmarkEnd w:id="0"/>
    </w:p>
    <w:p w14:paraId="241A437A" w14:textId="0E3BACD9" w:rsidR="00693737" w:rsidRPr="00287BB7" w:rsidDel="0016640E" w:rsidRDefault="00693737" w:rsidP="00693737">
      <w:pPr>
        <w:numPr>
          <w:ilvl w:val="0"/>
          <w:numId w:val="3"/>
        </w:numPr>
        <w:spacing w:before="120"/>
        <w:rPr>
          <w:del w:id="19" w:author="ERCOT 040225" w:date="2025-04-02T11:20:00Z" w16du:dateUtc="2025-04-02T16:20:00Z"/>
          <w:rFonts w:ascii="Arial" w:hAnsi="Arial" w:cs="Arial"/>
        </w:rPr>
      </w:pPr>
      <w:bookmarkStart w:id="20" w:name="_Hlk194485172"/>
      <w:bookmarkEnd w:id="16"/>
      <w:del w:id="21" w:author="ERCOT 040225" w:date="2025-04-02T11:20:00Z" w16du:dateUtc="2025-04-02T16:20:00Z">
        <w:r w:rsidRPr="00287BB7" w:rsidDel="0016640E">
          <w:rPr>
            <w:rFonts w:ascii="Arial" w:hAnsi="Arial" w:cs="Arial"/>
          </w:rPr>
          <w:delText>NPRR1245, Additional Clarifying Revisions to Real-Time Co-Optimization</w:delText>
        </w:r>
      </w:del>
    </w:p>
    <w:p w14:paraId="1E9B6C33" w14:textId="4DF28656" w:rsidR="00693737" w:rsidRPr="00287BB7" w:rsidRDefault="00693737" w:rsidP="00693737">
      <w:pPr>
        <w:numPr>
          <w:ilvl w:val="1"/>
          <w:numId w:val="3"/>
        </w:numPr>
        <w:spacing w:after="120"/>
        <w:rPr>
          <w:rFonts w:ascii="Arial" w:hAnsi="Arial" w:cs="Arial"/>
        </w:rPr>
      </w:pPr>
      <w:del w:id="22" w:author="ERCOT 040225" w:date="2025-04-02T11:20:00Z" w16du:dateUtc="2025-04-02T16:20:00Z">
        <w:r w:rsidRPr="00287BB7" w:rsidDel="0016640E">
          <w:rPr>
            <w:rFonts w:ascii="Arial" w:hAnsi="Arial" w:cs="Arial"/>
          </w:rPr>
          <w:delText>Section 4.4.9.4.1</w:delText>
        </w:r>
      </w:del>
      <w:bookmarkEnd w:id="20"/>
    </w:p>
    <w:p w14:paraId="25A15CBD" w14:textId="3182BB1C" w:rsidR="00693737" w:rsidDel="0016640E" w:rsidRDefault="00693737" w:rsidP="00693737">
      <w:pPr>
        <w:numPr>
          <w:ilvl w:val="0"/>
          <w:numId w:val="3"/>
        </w:numPr>
        <w:spacing w:before="120"/>
        <w:rPr>
          <w:del w:id="23" w:author="ERCOT 040225" w:date="2025-04-02T11:21:00Z" w16du:dateUtc="2025-04-02T16:21:00Z"/>
          <w:rFonts w:ascii="Arial" w:hAnsi="Arial" w:cs="Arial"/>
        </w:rPr>
      </w:pPr>
      <w:del w:id="24" w:author="ERCOT 040225" w:date="2025-04-02T11:21:00Z" w16du:dateUtc="2025-04-02T16:21:00Z">
        <w:r w:rsidRPr="00287BB7" w:rsidDel="0016640E">
          <w:rPr>
            <w:rFonts w:ascii="Arial" w:hAnsi="Arial" w:cs="Arial"/>
          </w:rPr>
          <w:delText>NPRR1246, Energy Storage Resource Terminology Alignment for the Single-Model Era</w:delText>
        </w:r>
      </w:del>
    </w:p>
    <w:p w14:paraId="147D08F8" w14:textId="7F50EDD2" w:rsidR="00693737" w:rsidRPr="00693737" w:rsidRDefault="00693737" w:rsidP="00693737">
      <w:pPr>
        <w:numPr>
          <w:ilvl w:val="1"/>
          <w:numId w:val="3"/>
        </w:numPr>
        <w:spacing w:after="240"/>
        <w:rPr>
          <w:rFonts w:ascii="Arial" w:hAnsi="Arial" w:cs="Arial"/>
        </w:rPr>
      </w:pPr>
      <w:del w:id="25" w:author="ERCOT 040225" w:date="2025-04-02T11:21:00Z" w16du:dateUtc="2025-04-02T16:21:00Z">
        <w:r w:rsidRPr="00693737" w:rsidDel="0016640E">
          <w:rPr>
            <w:rFonts w:ascii="Arial" w:hAnsi="Arial" w:cs="Arial"/>
          </w:rPr>
          <w:delText>Section 3.8.5</w:delText>
        </w:r>
      </w:del>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87BB7" w:rsidRPr="00287BB7" w14:paraId="14CACB5A" w14:textId="77777777">
        <w:trPr>
          <w:trHeight w:val="350"/>
        </w:trPr>
        <w:tc>
          <w:tcPr>
            <w:tcW w:w="10440" w:type="dxa"/>
            <w:tcBorders>
              <w:bottom w:val="single" w:sz="4" w:space="0" w:color="auto"/>
            </w:tcBorders>
            <w:shd w:val="clear" w:color="auto" w:fill="FFFFFF"/>
            <w:vAlign w:val="center"/>
          </w:tcPr>
          <w:p w14:paraId="083C8519" w14:textId="77777777" w:rsidR="00287BB7" w:rsidRPr="00287BB7" w:rsidRDefault="00287BB7" w:rsidP="00287BB7">
            <w:pPr>
              <w:tabs>
                <w:tab w:val="center" w:pos="4320"/>
                <w:tab w:val="right" w:pos="8640"/>
              </w:tabs>
              <w:jc w:val="center"/>
              <w:rPr>
                <w:rFonts w:ascii="Arial" w:eastAsia="SimSun" w:hAnsi="Arial"/>
                <w:b/>
                <w:bCs/>
              </w:rPr>
            </w:pPr>
            <w:r w:rsidRPr="00287BB7">
              <w:rPr>
                <w:rFonts w:ascii="Arial" w:eastAsia="SimSun" w:hAnsi="Arial"/>
                <w:b/>
                <w:bCs/>
              </w:rPr>
              <w:t>Proposed Protocol Language Revision</w:t>
            </w:r>
          </w:p>
        </w:tc>
      </w:tr>
    </w:tbl>
    <w:p w14:paraId="42E8092C" w14:textId="77777777" w:rsidR="00287BB7" w:rsidRPr="00287BB7" w:rsidRDefault="00287BB7" w:rsidP="00287BB7">
      <w:pPr>
        <w:keepNext/>
        <w:tabs>
          <w:tab w:val="left" w:pos="1080"/>
        </w:tabs>
        <w:spacing w:before="240" w:after="240"/>
        <w:ind w:left="1080" w:hanging="1080"/>
        <w:outlineLvl w:val="2"/>
        <w:rPr>
          <w:rFonts w:eastAsia="SimSun"/>
          <w:b/>
          <w:bCs/>
          <w:i/>
          <w:szCs w:val="20"/>
        </w:rPr>
      </w:pPr>
      <w:bookmarkStart w:id="26" w:name="_Toc28421546"/>
      <w:bookmarkStart w:id="27" w:name="_Toc135988974"/>
      <w:r w:rsidRPr="00287BB7">
        <w:rPr>
          <w:rFonts w:eastAsia="SimSun"/>
          <w:b/>
          <w:bCs/>
          <w:i/>
          <w:szCs w:val="20"/>
        </w:rPr>
        <w:t>3.8.5</w:t>
      </w:r>
      <w:r w:rsidRPr="00287BB7">
        <w:rPr>
          <w:rFonts w:eastAsia="SimSun"/>
          <w:b/>
          <w:bCs/>
          <w:i/>
          <w:szCs w:val="20"/>
        </w:rPr>
        <w:tab/>
        <w:t>Energy Storage Resources</w:t>
      </w:r>
      <w:bookmarkEnd w:id="26"/>
      <w:bookmarkEnd w:id="27"/>
    </w:p>
    <w:p w14:paraId="5AB4AFC7" w14:textId="77777777" w:rsidR="00287BB7" w:rsidRDefault="00287BB7" w:rsidP="00287BB7">
      <w:pPr>
        <w:spacing w:after="240"/>
        <w:ind w:left="720" w:hanging="720"/>
        <w:rPr>
          <w:rFonts w:eastAsia="SimSun"/>
          <w:iCs/>
          <w:szCs w:val="20"/>
        </w:rPr>
      </w:pPr>
      <w:r w:rsidRPr="00287BB7">
        <w:rPr>
          <w:rFonts w:eastAsia="SimSun"/>
          <w:iCs/>
          <w:szCs w:val="20"/>
        </w:rPr>
        <w:t>(1)</w:t>
      </w:r>
      <w:r w:rsidRPr="00287BB7">
        <w:rPr>
          <w:rFonts w:eastAsia="SimSun"/>
          <w:iCs/>
          <w:szCs w:val="20"/>
        </w:rPr>
        <w:tab/>
        <w:t>For the purposes of all ERCOT Protocols and Other Binding Documents, all requirements that apply to Generation Resources and Controllable Load Resources shall be understood to apply to ESRs to the same extent, except where the Protocols explicitly provide otherwise.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7D8E" w14:paraId="364B2517" w14:textId="77777777" w:rsidTr="001250D3">
        <w:tc>
          <w:tcPr>
            <w:tcW w:w="9332" w:type="dxa"/>
            <w:tcBorders>
              <w:top w:val="single" w:sz="4" w:space="0" w:color="auto"/>
              <w:left w:val="single" w:sz="4" w:space="0" w:color="auto"/>
              <w:bottom w:val="single" w:sz="4" w:space="0" w:color="auto"/>
              <w:right w:val="single" w:sz="4" w:space="0" w:color="auto"/>
            </w:tcBorders>
            <w:shd w:val="clear" w:color="auto" w:fill="D9D9D9"/>
          </w:tcPr>
          <w:p w14:paraId="5A34CA8B" w14:textId="77777777" w:rsidR="00BD7D8E" w:rsidRPr="005901EB" w:rsidRDefault="00BD7D8E" w:rsidP="001250D3">
            <w:pPr>
              <w:spacing w:before="120" w:after="240"/>
            </w:pPr>
            <w:r>
              <w:rPr>
                <w:b/>
                <w:i/>
              </w:rPr>
              <w:t>[NPRR1246</w:t>
            </w:r>
            <w:r w:rsidRPr="004B0726">
              <w:rPr>
                <w:b/>
                <w:i/>
              </w:rPr>
              <w:t xml:space="preserve">: </w:t>
            </w:r>
            <w:r>
              <w:rPr>
                <w:b/>
                <w:i/>
              </w:rPr>
              <w:t xml:space="preserve"> Delete paragraph (1) above upon system implementation of the Real-Time Co-Optimization (RTC) project and renumber accordingly.</w:t>
            </w:r>
            <w:r w:rsidRPr="004B0726">
              <w:rPr>
                <w:b/>
                <w:i/>
              </w:rPr>
              <w:t>]</w:t>
            </w:r>
          </w:p>
        </w:tc>
      </w:tr>
    </w:tbl>
    <w:p w14:paraId="60C85A7B" w14:textId="77777777" w:rsidR="00287BB7" w:rsidRPr="00287BB7" w:rsidRDefault="00287BB7" w:rsidP="00BD7D8E">
      <w:pPr>
        <w:spacing w:before="240" w:after="240"/>
        <w:ind w:left="720" w:hanging="720"/>
        <w:rPr>
          <w:rFonts w:eastAsia="SimSun"/>
        </w:rPr>
      </w:pPr>
      <w:r w:rsidRPr="00287BB7">
        <w:rPr>
          <w:rFonts w:eastAsia="SimSun"/>
        </w:rPr>
        <w:t>(2)</w:t>
      </w:r>
      <w:r w:rsidRPr="00287BB7">
        <w:rPr>
          <w:rFonts w:eastAsia="SimSun"/>
        </w:rPr>
        <w:tab/>
        <w:t xml:space="preserve">A QSE representing an ESR may update the telemetered HSL and/or Maximum Power Consumption (MPC) for the ESR in Real-Time to ensure the ability to meet </w:t>
      </w:r>
      <w:r w:rsidRPr="00287BB7">
        <w:rPr>
          <w:rFonts w:eastAsia="SimSun"/>
          <w:iCs/>
        </w:rPr>
        <w:t>the</w:t>
      </w:r>
      <w:r w:rsidRPr="00287BB7">
        <w:rPr>
          <w:rFonts w:eastAsia="SimSun"/>
        </w:rPr>
        <w:t xml:space="preserve"> ESR’s full Ancillary Service Resource Responsibility for the current Operating Hour.  </w:t>
      </w:r>
      <w:del w:id="28" w:author="ERCOT" w:date="2024-07-19T11:22:00Z">
        <w:r w:rsidRPr="00287BB7" w:rsidDel="001A5C48">
          <w:rPr>
            <w:rFonts w:eastAsia="SimSun"/>
          </w:rPr>
          <w:delText xml:space="preserve">This provision only applies when the MOC for an ESR is set at the System-Wide Offer Cap </w:delText>
        </w:r>
        <w:r w:rsidRPr="00287BB7" w:rsidDel="001A5C48">
          <w:rPr>
            <w:rFonts w:eastAsia="SimSun"/>
          </w:rPr>
          <w:lastRenderedPageBreak/>
          <w:delText>(SWCAP) pursuant to paragraph (1)(b) of Section 4.4.9.4.1, Mitigated Offer Cap.</w:delText>
        </w:r>
      </w:del>
      <w:ins w:id="29" w:author="ERCOT" w:date="2024-04-01T11:48:00Z">
        <w:r w:rsidRPr="00287BB7">
          <w:rPr>
            <w:rFonts w:eastAsia="SimSun"/>
          </w:rPr>
          <w:t>ERCOT shall adjust the ESR’s MOC curve as described in paragraph (1)(b) of Section 4.4.9.4.1, Mitigated Offer Cap.</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BB7" w:rsidRPr="00287BB7" w14:paraId="003D6148"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0143FDD3" w14:textId="77777777" w:rsidR="00287BB7" w:rsidRPr="00287BB7" w:rsidRDefault="00287BB7" w:rsidP="00287BB7">
            <w:pPr>
              <w:spacing w:before="120" w:after="240"/>
              <w:rPr>
                <w:ins w:id="30" w:author="ERCOT" w:date="2024-07-19T11:11:00Z"/>
                <w:rFonts w:eastAsia="SimSun"/>
                <w:b/>
                <w:i/>
              </w:rPr>
            </w:pPr>
            <w:r w:rsidRPr="00287BB7">
              <w:rPr>
                <w:rFonts w:eastAsia="SimSun"/>
                <w:b/>
                <w:i/>
              </w:rPr>
              <w:t xml:space="preserve">[NPRR1075:  </w:t>
            </w:r>
            <w:del w:id="31" w:author="ERCOT" w:date="2024-07-19T11:40:00Z">
              <w:r w:rsidRPr="00287BB7" w:rsidDel="005A6752">
                <w:rPr>
                  <w:rFonts w:eastAsia="SimSun"/>
                  <w:b/>
                  <w:i/>
                </w:rPr>
                <w:delText xml:space="preserve">Delete </w:delText>
              </w:r>
            </w:del>
            <w:ins w:id="32" w:author="ERCOT" w:date="2024-07-19T11:40:00Z">
              <w:r w:rsidRPr="00287BB7">
                <w:rPr>
                  <w:rFonts w:eastAsia="SimSun"/>
                  <w:b/>
                  <w:i/>
                </w:rPr>
                <w:t xml:space="preserve">Replace </w:t>
              </w:r>
            </w:ins>
            <w:r w:rsidRPr="00287BB7">
              <w:rPr>
                <w:rFonts w:eastAsia="SimSun"/>
                <w:b/>
                <w:i/>
              </w:rPr>
              <w:t>paragraph (2) above upon system implementation of the Real-Time Co-Optimization (RTC) project.]</w:t>
            </w:r>
          </w:p>
          <w:p w14:paraId="286D32AA" w14:textId="77777777" w:rsidR="00287BB7" w:rsidRPr="00287BB7" w:rsidRDefault="00287BB7" w:rsidP="00287BB7">
            <w:pPr>
              <w:spacing w:after="240"/>
              <w:ind w:left="720" w:hanging="720"/>
              <w:rPr>
                <w:rFonts w:eastAsia="SimSun"/>
                <w:b/>
                <w:i/>
              </w:rPr>
            </w:pPr>
            <w:ins w:id="33" w:author="ERCOT" w:date="2024-07-19T11:11:00Z">
              <w:r w:rsidRPr="00287BB7">
                <w:rPr>
                  <w:rFonts w:eastAsia="SimSun"/>
                </w:rPr>
                <w:t>(</w:t>
              </w:r>
            </w:ins>
            <w:ins w:id="34" w:author="ERCOT" w:date="2024-07-19T11:41:00Z">
              <w:r w:rsidRPr="00287BB7">
                <w:rPr>
                  <w:rFonts w:eastAsia="SimSun"/>
                </w:rPr>
                <w:t>2</w:t>
              </w:r>
            </w:ins>
            <w:ins w:id="35" w:author="ERCOT" w:date="2024-07-19T11:11:00Z">
              <w:r w:rsidRPr="00287BB7">
                <w:rPr>
                  <w:rFonts w:eastAsia="SimSun"/>
                </w:rPr>
                <w:t>)</w:t>
              </w:r>
              <w:r w:rsidRPr="00287BB7">
                <w:rPr>
                  <w:rFonts w:eastAsia="SimSun"/>
                </w:rPr>
                <w:tab/>
                <w:t>ERCOT shall adjust the ESR’s MOC curve as described in paragraph (1)(b) of Section 4.4.9.4.1, Mitigated Offer Cap.</w:t>
              </w:r>
            </w:ins>
          </w:p>
        </w:tc>
      </w:tr>
    </w:tbl>
    <w:p w14:paraId="4DC9A4A4" w14:textId="77777777" w:rsidR="00287BB7" w:rsidRPr="00287BB7" w:rsidRDefault="00287BB7" w:rsidP="00287BB7">
      <w:pPr>
        <w:spacing w:before="240" w:after="240"/>
        <w:ind w:left="720" w:hanging="720"/>
        <w:rPr>
          <w:rFonts w:eastAsia="SimSun"/>
        </w:rPr>
      </w:pPr>
      <w:r w:rsidRPr="00287BB7">
        <w:rPr>
          <w:rFonts w:eastAsia="SimSun"/>
        </w:rPr>
        <w:t>(3)</w:t>
      </w:r>
      <w:r w:rsidRPr="00287BB7">
        <w:rPr>
          <w:rFonts w:eastAsia="SimSun"/>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BB7" w:rsidRPr="00287BB7" w14:paraId="5A9AF47C"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4BBE007B" w14:textId="77777777" w:rsidR="00287BB7" w:rsidRPr="00287BB7" w:rsidRDefault="00287BB7" w:rsidP="00287BB7">
            <w:pPr>
              <w:spacing w:before="120" w:after="240"/>
              <w:rPr>
                <w:rFonts w:eastAsia="SimSun"/>
                <w:b/>
                <w:i/>
              </w:rPr>
            </w:pPr>
            <w:r w:rsidRPr="00287BB7">
              <w:rPr>
                <w:rFonts w:eastAsia="SimSun"/>
                <w:b/>
                <w:i/>
              </w:rPr>
              <w:t>[NPRR1075:  Replace paragraph (3) above with the following upon system implementation of NPRR1014:]</w:t>
            </w:r>
          </w:p>
          <w:p w14:paraId="53255782" w14:textId="77777777" w:rsidR="00287BB7" w:rsidRPr="00287BB7" w:rsidRDefault="00287BB7" w:rsidP="00287BB7">
            <w:pPr>
              <w:spacing w:before="240" w:after="240"/>
              <w:ind w:left="720" w:hanging="720"/>
              <w:rPr>
                <w:rFonts w:eastAsia="SimSun"/>
              </w:rPr>
            </w:pPr>
            <w:r w:rsidRPr="00287BB7">
              <w:rPr>
                <w:rFonts w:eastAsia="SimSun"/>
              </w:rPr>
              <w:t>(3)</w:t>
            </w:r>
            <w:r w:rsidRPr="00287BB7">
              <w:rPr>
                <w:rFonts w:eastAsia="SimSun"/>
              </w:rPr>
              <w:tab/>
              <w:t xml:space="preserve">A QSE representing an ESR may update the telemetered HSL and/or LSL for the ESR in Real-Time to reflect state of charge limitations. </w:t>
            </w:r>
          </w:p>
        </w:tc>
      </w:tr>
    </w:tbl>
    <w:p w14:paraId="05A22639" w14:textId="77777777" w:rsidR="00287BB7" w:rsidRPr="00287BB7" w:rsidRDefault="00287BB7" w:rsidP="00287BB7">
      <w:pPr>
        <w:spacing w:before="240" w:after="240"/>
        <w:ind w:left="720" w:hanging="720"/>
        <w:rPr>
          <w:rFonts w:eastAsia="SimSun"/>
        </w:rPr>
      </w:pPr>
      <w:r w:rsidRPr="00287BB7">
        <w:rPr>
          <w:rFonts w:eastAsia="SimSun"/>
        </w:rPr>
        <w:t>(4)</w:t>
      </w:r>
      <w:r w:rsidRPr="00287BB7">
        <w:rPr>
          <w:rFonts w:eastAsia="SimSun"/>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BB7" w:rsidRPr="00287BB7" w14:paraId="191AC65A"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38A0FEC5" w14:textId="77777777" w:rsidR="00287BB7" w:rsidRPr="00287BB7" w:rsidRDefault="00287BB7" w:rsidP="00287BB7">
            <w:pPr>
              <w:spacing w:before="120" w:after="240"/>
              <w:rPr>
                <w:rFonts w:eastAsia="SimSun"/>
                <w:b/>
                <w:i/>
              </w:rPr>
            </w:pPr>
            <w:r w:rsidRPr="00287BB7">
              <w:rPr>
                <w:rFonts w:eastAsia="SimSun"/>
                <w:b/>
                <w:i/>
              </w:rPr>
              <w:t>[NPRR1075:  Replace paragraph (4) above with the following upon system implementation of NPRR1014:]</w:t>
            </w:r>
          </w:p>
          <w:p w14:paraId="135AAFE6" w14:textId="77777777" w:rsidR="00287BB7" w:rsidRPr="00287BB7" w:rsidRDefault="00287BB7" w:rsidP="00287BB7">
            <w:pPr>
              <w:spacing w:before="240" w:after="240"/>
              <w:ind w:left="720" w:hanging="720"/>
              <w:rPr>
                <w:rFonts w:eastAsia="SimSun"/>
              </w:rPr>
            </w:pPr>
            <w:r w:rsidRPr="00287BB7">
              <w:rPr>
                <w:rFonts w:eastAsia="SimSun"/>
              </w:rPr>
              <w:t>(4)</w:t>
            </w:r>
            <w:r w:rsidRPr="00287BB7">
              <w:rPr>
                <w:rFonts w:eastAsia="SimSun"/>
              </w:rPr>
              <w:tab/>
              <w:t>A QSE representing an ESR co-located with a Generation Resource may update the telemetered LSL of the ESR when self-charging (using output from the Generation Resource).  The updated LSL shall be equal to the MW level of self-charge.</w:t>
            </w:r>
          </w:p>
        </w:tc>
      </w:tr>
    </w:tbl>
    <w:p w14:paraId="33381C39" w14:textId="77777777" w:rsidR="00287BB7" w:rsidRPr="00287BB7" w:rsidRDefault="00287BB7" w:rsidP="00287BB7">
      <w:pPr>
        <w:spacing w:after="240"/>
        <w:ind w:left="1440" w:hanging="720"/>
        <w:rPr>
          <w:rFonts w:eastAsia="SimSun"/>
        </w:rPr>
      </w:pPr>
    </w:p>
    <w:p w14:paraId="0A9F9306" w14:textId="77777777" w:rsidR="00287BB7" w:rsidRPr="00287BB7" w:rsidRDefault="00287BB7" w:rsidP="00287BB7">
      <w:pPr>
        <w:keepNext/>
        <w:tabs>
          <w:tab w:val="left" w:pos="1620"/>
        </w:tabs>
        <w:spacing w:before="480" w:after="240"/>
        <w:ind w:left="1620" w:hanging="1620"/>
        <w:outlineLvl w:val="4"/>
        <w:rPr>
          <w:rFonts w:eastAsia="SimSun"/>
          <w:b/>
          <w:bCs/>
          <w:i/>
          <w:iCs/>
          <w:szCs w:val="26"/>
        </w:rPr>
      </w:pPr>
      <w:bookmarkStart w:id="36" w:name="_Toc402345609"/>
      <w:bookmarkStart w:id="37" w:name="_Toc405383892"/>
      <w:bookmarkStart w:id="38" w:name="_Toc405536995"/>
      <w:bookmarkStart w:id="39" w:name="_Toc440871782"/>
      <w:bookmarkStart w:id="40" w:name="_Toc135990657"/>
      <w:bookmarkStart w:id="41" w:name="_Toc142108940"/>
      <w:bookmarkStart w:id="42" w:name="_Toc142113785"/>
      <w:r w:rsidRPr="00287BB7">
        <w:rPr>
          <w:rFonts w:eastAsia="SimSun"/>
          <w:b/>
          <w:bCs/>
          <w:i/>
          <w:iCs/>
          <w:szCs w:val="26"/>
        </w:rPr>
        <w:t>4.4.9.4.1</w:t>
      </w:r>
      <w:r w:rsidRPr="00287BB7">
        <w:rPr>
          <w:rFonts w:eastAsia="SimSun"/>
          <w:b/>
          <w:bCs/>
          <w:i/>
          <w:iCs/>
          <w:szCs w:val="26"/>
        </w:rPr>
        <w:tab/>
        <w:t>Mitigated Offer Cap</w:t>
      </w:r>
      <w:bookmarkEnd w:id="36"/>
      <w:bookmarkEnd w:id="37"/>
      <w:bookmarkEnd w:id="38"/>
      <w:bookmarkEnd w:id="39"/>
      <w:bookmarkEnd w:id="40"/>
      <w:r w:rsidRPr="00287BB7">
        <w:rPr>
          <w:rFonts w:eastAsia="SimSun"/>
          <w:b/>
          <w:bCs/>
          <w:i/>
          <w:iCs/>
          <w:szCs w:val="26"/>
        </w:rPr>
        <w:t xml:space="preserve"> </w:t>
      </w:r>
    </w:p>
    <w:p w14:paraId="26D7F844" w14:textId="77777777" w:rsidR="00287BB7" w:rsidRPr="00287BB7" w:rsidRDefault="00287BB7" w:rsidP="00287BB7">
      <w:pPr>
        <w:spacing w:after="240"/>
        <w:ind w:left="720" w:hanging="720"/>
        <w:rPr>
          <w:rFonts w:eastAsia="SimSun"/>
          <w:iCs/>
        </w:rPr>
      </w:pPr>
      <w:r w:rsidRPr="00287BB7">
        <w:rPr>
          <w:rFonts w:eastAsia="SimSun"/>
          <w:iCs/>
        </w:rPr>
        <w:t>(1)</w:t>
      </w:r>
      <w:r w:rsidRPr="00287BB7">
        <w:rPr>
          <w:rFonts w:eastAsia="SimSun"/>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87BB7" w:rsidRPr="00287BB7" w14:paraId="51FD682C" w14:textId="77777777">
        <w:trPr>
          <w:trHeight w:val="386"/>
        </w:trPr>
        <w:tc>
          <w:tcPr>
            <w:tcW w:w="9350" w:type="dxa"/>
            <w:shd w:val="pct12" w:color="auto" w:fill="auto"/>
          </w:tcPr>
          <w:p w14:paraId="465C0D30" w14:textId="77777777" w:rsidR="00287BB7" w:rsidRPr="00287BB7" w:rsidRDefault="00287BB7" w:rsidP="00287BB7">
            <w:pPr>
              <w:spacing w:before="120" w:after="240"/>
              <w:rPr>
                <w:rFonts w:eastAsia="SimSun"/>
                <w:b/>
                <w:i/>
                <w:iCs/>
              </w:rPr>
            </w:pPr>
            <w:bookmarkStart w:id="43" w:name="_Hlk119322165"/>
            <w:r w:rsidRPr="00287BB7">
              <w:rPr>
                <w:rFonts w:eastAsia="SimSun"/>
                <w:b/>
                <w:i/>
                <w:iCs/>
              </w:rPr>
              <w:lastRenderedPageBreak/>
              <w:t>[NPRR1014:  Replace paragraph (1) above with the following upon system implementation:]</w:t>
            </w:r>
          </w:p>
          <w:p w14:paraId="5472C506" w14:textId="77777777" w:rsidR="00287BB7" w:rsidRPr="00287BB7" w:rsidRDefault="00287BB7" w:rsidP="00287BB7">
            <w:pPr>
              <w:spacing w:after="240"/>
              <w:ind w:left="720" w:hanging="720"/>
              <w:rPr>
                <w:rFonts w:eastAsia="SimSun"/>
                <w:iCs/>
              </w:rPr>
            </w:pPr>
            <w:r w:rsidRPr="00287BB7">
              <w:rPr>
                <w:rFonts w:eastAsia="SimSun"/>
                <w:iCs/>
              </w:rPr>
              <w:t>(1)</w:t>
            </w:r>
            <w:r w:rsidRPr="00287BB7">
              <w:rPr>
                <w:rFonts w:eastAsia="SimSun"/>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43"/>
    <w:p w14:paraId="01923688" w14:textId="77777777" w:rsidR="00287BB7" w:rsidRPr="00287BB7" w:rsidRDefault="00287BB7" w:rsidP="00287BB7">
      <w:pPr>
        <w:spacing w:before="240" w:after="240"/>
        <w:ind w:left="720" w:hanging="720"/>
        <w:rPr>
          <w:rFonts w:eastAsia="SimSun"/>
        </w:rPr>
      </w:pPr>
      <w:r w:rsidRPr="00287BB7">
        <w:rPr>
          <w:rFonts w:eastAsia="SimSun"/>
        </w:rPr>
        <w:t>MOC</w:t>
      </w:r>
      <w:r w:rsidRPr="00287BB7">
        <w:rPr>
          <w:rFonts w:eastAsia="SimSun"/>
          <w:i/>
          <w:vertAlign w:val="subscript"/>
        </w:rPr>
        <w:t xml:space="preserve"> q, r, h</w:t>
      </w:r>
      <w:r w:rsidRPr="00287BB7">
        <w:rPr>
          <w:rFonts w:eastAsia="SimSun"/>
        </w:rPr>
        <w:t xml:space="preserve"> = Max [GIHR</w:t>
      </w:r>
      <w:r w:rsidRPr="00287BB7">
        <w:rPr>
          <w:rFonts w:eastAsia="SimSun"/>
          <w:i/>
          <w:vertAlign w:val="subscript"/>
        </w:rPr>
        <w:t xml:space="preserve"> q, r</w:t>
      </w:r>
      <w:r w:rsidRPr="00287BB7">
        <w:rPr>
          <w:rFonts w:eastAsia="SimSun"/>
        </w:rPr>
        <w:t xml:space="preserve"> * Max(FIP, WAFP </w:t>
      </w:r>
      <w:r w:rsidRPr="00287BB7">
        <w:rPr>
          <w:rFonts w:eastAsia="SimSun"/>
          <w:i/>
          <w:vertAlign w:val="subscript"/>
        </w:rPr>
        <w:t>q, r, h</w:t>
      </w:r>
      <w:r w:rsidRPr="00287BB7">
        <w:rPr>
          <w:rFonts w:eastAsia="SimSun"/>
        </w:rPr>
        <w:t>), (IHR</w:t>
      </w:r>
      <w:r w:rsidRPr="00287BB7">
        <w:rPr>
          <w:rFonts w:eastAsia="SimSun"/>
          <w:i/>
          <w:vertAlign w:val="subscript"/>
        </w:rPr>
        <w:t xml:space="preserve"> q, r</w:t>
      </w:r>
      <w:r w:rsidRPr="00287BB7">
        <w:rPr>
          <w:rFonts w:eastAsia="SimSun"/>
        </w:rPr>
        <w:t xml:space="preserve"> * FPRC</w:t>
      </w:r>
      <w:r w:rsidRPr="00287BB7">
        <w:rPr>
          <w:rFonts w:eastAsia="SimSun"/>
          <w:i/>
          <w:vertAlign w:val="subscript"/>
        </w:rPr>
        <w:t xml:space="preserve"> q, r </w:t>
      </w:r>
      <w:r w:rsidRPr="00287BB7">
        <w:rPr>
          <w:rFonts w:eastAsia="SimSun"/>
        </w:rPr>
        <w:t>+ OM</w:t>
      </w:r>
      <w:r w:rsidRPr="00287BB7">
        <w:rPr>
          <w:rFonts w:eastAsia="SimSun"/>
          <w:i/>
          <w:vertAlign w:val="subscript"/>
        </w:rPr>
        <w:t xml:space="preserve"> q, r</w:t>
      </w:r>
      <w:r w:rsidRPr="00287BB7">
        <w:rPr>
          <w:rFonts w:eastAsia="SimSun"/>
        </w:rPr>
        <w:t>)]</w:t>
      </w:r>
    </w:p>
    <w:p w14:paraId="6142AB03" w14:textId="77777777" w:rsidR="00287BB7" w:rsidRPr="00287BB7" w:rsidRDefault="00287BB7" w:rsidP="00287BB7">
      <w:pPr>
        <w:spacing w:before="240" w:after="240"/>
        <w:ind w:left="720" w:hanging="720"/>
        <w:rPr>
          <w:rFonts w:eastAsia="SimSun"/>
        </w:rPr>
      </w:pPr>
      <w:r w:rsidRPr="00287BB7">
        <w:rPr>
          <w:rFonts w:eastAsia="SimSun"/>
        </w:rPr>
        <w:t xml:space="preserve">Where, </w:t>
      </w:r>
    </w:p>
    <w:p w14:paraId="55A7875A" w14:textId="77777777" w:rsidR="00287BB7" w:rsidRPr="00287BB7" w:rsidRDefault="00287BB7" w:rsidP="00287BB7">
      <w:pPr>
        <w:spacing w:after="240"/>
        <w:ind w:left="720"/>
        <w:rPr>
          <w:rFonts w:eastAsia="SimSun"/>
        </w:rPr>
      </w:pPr>
      <w:r w:rsidRPr="00287BB7">
        <w:rPr>
          <w:rFonts w:eastAsia="SimSun"/>
        </w:rPr>
        <w:t xml:space="preserve">If a QSE has submitted an Energy Offer Curve on behalf of a Generation Resource and the Generation Resource has approved verifiable costs, then </w:t>
      </w:r>
    </w:p>
    <w:p w14:paraId="17007744" w14:textId="77777777" w:rsidR="00287BB7" w:rsidRPr="00287BB7" w:rsidRDefault="00287BB7" w:rsidP="00287BB7">
      <w:pPr>
        <w:spacing w:after="240"/>
        <w:ind w:left="810" w:hanging="810"/>
        <w:rPr>
          <w:rFonts w:eastAsia="SimSun"/>
        </w:rPr>
      </w:pPr>
      <w:r w:rsidRPr="00287BB7">
        <w:rPr>
          <w:rFonts w:eastAsia="SimSun"/>
        </w:rPr>
        <w:t>FPRC</w:t>
      </w:r>
      <w:r w:rsidRPr="00287BB7">
        <w:rPr>
          <w:rFonts w:eastAsia="SimSun"/>
          <w:i/>
          <w:vertAlign w:val="subscript"/>
        </w:rPr>
        <w:t xml:space="preserve"> q, r</w:t>
      </w:r>
      <w:r w:rsidRPr="00287BB7">
        <w:rPr>
          <w:rFonts w:eastAsia="SimSun"/>
        </w:rPr>
        <w:t xml:space="preserve"> = Max(WAFP</w:t>
      </w:r>
      <w:r w:rsidRPr="00287BB7">
        <w:rPr>
          <w:rFonts w:eastAsia="SimSun"/>
          <w:i/>
        </w:rPr>
        <w:t xml:space="preserve"> </w:t>
      </w:r>
      <w:r w:rsidRPr="00287BB7">
        <w:rPr>
          <w:rFonts w:eastAsia="SimSun"/>
          <w:i/>
          <w:vertAlign w:val="subscript"/>
        </w:rPr>
        <w:t>q, r, h</w:t>
      </w:r>
      <w:r w:rsidRPr="00287BB7">
        <w:rPr>
          <w:rFonts w:eastAsia="SimSun"/>
        </w:rPr>
        <w:t xml:space="preserve">, FIP + FA </w:t>
      </w:r>
      <w:r w:rsidRPr="00287BB7">
        <w:rPr>
          <w:rFonts w:eastAsia="SimSun"/>
          <w:i/>
          <w:vertAlign w:val="subscript"/>
        </w:rPr>
        <w:t>q, r</w:t>
      </w:r>
      <w:r w:rsidRPr="00287BB7">
        <w:rPr>
          <w:rFonts w:eastAsia="SimSun"/>
        </w:rPr>
        <w:t>) * RTPERFIP</w:t>
      </w:r>
      <w:r w:rsidRPr="00287BB7">
        <w:rPr>
          <w:rFonts w:eastAsia="SimSun"/>
          <w:i/>
          <w:vertAlign w:val="subscript"/>
        </w:rPr>
        <w:t xml:space="preserve"> q, r</w:t>
      </w:r>
      <w:r w:rsidRPr="00287BB7">
        <w:rPr>
          <w:rFonts w:eastAsia="SimSun"/>
        </w:rPr>
        <w:t xml:space="preserve"> / 100 + FOP * RTPERFOP</w:t>
      </w:r>
      <w:r w:rsidRPr="00287BB7">
        <w:rPr>
          <w:rFonts w:eastAsia="SimSun"/>
          <w:i/>
          <w:vertAlign w:val="subscript"/>
        </w:rPr>
        <w:t xml:space="preserve"> q, r</w:t>
      </w:r>
      <w:r w:rsidRPr="00287BB7">
        <w:rPr>
          <w:rFonts w:eastAsia="SimSun"/>
        </w:rPr>
        <w:t xml:space="preserve"> / 100</w:t>
      </w:r>
    </w:p>
    <w:p w14:paraId="07EC30F1" w14:textId="77777777" w:rsidR="00287BB7" w:rsidRPr="00287BB7" w:rsidRDefault="00287BB7" w:rsidP="00287BB7">
      <w:pPr>
        <w:spacing w:after="240"/>
        <w:ind w:left="720"/>
        <w:rPr>
          <w:rFonts w:eastAsia="SimSun"/>
        </w:rPr>
      </w:pPr>
      <w:r w:rsidRPr="00287BB7">
        <w:rPr>
          <w:rFonts w:eastAsia="SimSun"/>
        </w:rPr>
        <w:t xml:space="preserve">If a QSE has not submitted an Energy Offer Curve on behalf of a Generation Resource and the Generation Resource has approved verifiable costs, then </w:t>
      </w:r>
    </w:p>
    <w:p w14:paraId="0B1E3ABC" w14:textId="77777777" w:rsidR="00287BB7" w:rsidRPr="00287BB7" w:rsidRDefault="00287BB7" w:rsidP="00287BB7">
      <w:pPr>
        <w:spacing w:after="240"/>
        <w:ind w:left="2520" w:hanging="1080"/>
        <w:rPr>
          <w:rFonts w:eastAsia="SimSun"/>
        </w:rPr>
      </w:pPr>
      <w:r w:rsidRPr="00287BB7">
        <w:rPr>
          <w:rFonts w:eastAsia="SimSun"/>
        </w:rPr>
        <w:t xml:space="preserve">FPRC </w:t>
      </w:r>
      <w:r w:rsidRPr="00287BB7">
        <w:rPr>
          <w:rFonts w:eastAsia="SimSun"/>
          <w:i/>
          <w:vertAlign w:val="subscript"/>
        </w:rPr>
        <w:t>q, r</w:t>
      </w:r>
      <w:r w:rsidRPr="00287BB7">
        <w:rPr>
          <w:rFonts w:eastAsia="SimSun"/>
        </w:rPr>
        <w:t xml:space="preserve"> = Max(WAFP </w:t>
      </w:r>
      <w:r w:rsidRPr="00287BB7">
        <w:rPr>
          <w:rFonts w:eastAsia="SimSun"/>
          <w:i/>
          <w:vertAlign w:val="subscript"/>
        </w:rPr>
        <w:t>q, r, h</w:t>
      </w:r>
      <w:r w:rsidRPr="00287BB7">
        <w:rPr>
          <w:rFonts w:eastAsia="SimSun"/>
        </w:rPr>
        <w:t xml:space="preserve">, FIP + FA </w:t>
      </w:r>
      <w:r w:rsidRPr="00287BB7">
        <w:rPr>
          <w:rFonts w:eastAsia="SimSun"/>
          <w:i/>
          <w:vertAlign w:val="subscript"/>
        </w:rPr>
        <w:t>q, r</w:t>
      </w:r>
      <w:r w:rsidRPr="00287BB7">
        <w:rPr>
          <w:rFonts w:eastAsia="SimSun"/>
        </w:rPr>
        <w:t xml:space="preserve">) * GASPEROL </w:t>
      </w:r>
      <w:r w:rsidRPr="00287BB7">
        <w:rPr>
          <w:rFonts w:eastAsia="SimSun"/>
          <w:i/>
          <w:vertAlign w:val="subscript"/>
        </w:rPr>
        <w:t>q, r</w:t>
      </w:r>
      <w:r w:rsidRPr="00287BB7">
        <w:rPr>
          <w:rFonts w:eastAsia="SimSun"/>
        </w:rPr>
        <w:t xml:space="preserve"> / 100 + FOP * OILPEROL </w:t>
      </w:r>
      <w:r w:rsidRPr="00287BB7">
        <w:rPr>
          <w:rFonts w:eastAsia="SimSun"/>
          <w:i/>
          <w:vertAlign w:val="subscript"/>
        </w:rPr>
        <w:t xml:space="preserve">q, r </w:t>
      </w:r>
      <w:r w:rsidRPr="00287BB7">
        <w:rPr>
          <w:rFonts w:eastAsia="SimSun"/>
        </w:rPr>
        <w:t xml:space="preserve">/ 100 + (SFP + FA </w:t>
      </w:r>
      <w:r w:rsidRPr="00287BB7">
        <w:rPr>
          <w:rFonts w:eastAsia="SimSun"/>
          <w:i/>
          <w:vertAlign w:val="subscript"/>
        </w:rPr>
        <w:t>q, r</w:t>
      </w:r>
      <w:r w:rsidRPr="00287BB7">
        <w:rPr>
          <w:rFonts w:eastAsia="SimSun"/>
        </w:rPr>
        <w:t xml:space="preserve">) * SFPEROL </w:t>
      </w:r>
      <w:r w:rsidRPr="00287BB7">
        <w:rPr>
          <w:rFonts w:eastAsia="SimSun"/>
          <w:i/>
          <w:vertAlign w:val="subscript"/>
        </w:rPr>
        <w:t xml:space="preserve">q, r </w:t>
      </w:r>
      <w:r w:rsidRPr="00287BB7">
        <w:rPr>
          <w:rFonts w:eastAsia="SimSun"/>
        </w:rPr>
        <w:t>/ 100</w:t>
      </w:r>
    </w:p>
    <w:p w14:paraId="21C00615" w14:textId="77777777" w:rsidR="00287BB7" w:rsidRPr="00287BB7" w:rsidRDefault="00287BB7" w:rsidP="00287BB7">
      <w:pPr>
        <w:rPr>
          <w:rFonts w:eastAsia="SimSun"/>
        </w:rPr>
      </w:pPr>
      <w:r w:rsidRPr="00287BB7">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1383"/>
        <w:gridCol w:w="6717"/>
      </w:tblGrid>
      <w:tr w:rsidR="00287BB7" w:rsidRPr="00287BB7" w14:paraId="18535859" w14:textId="77777777">
        <w:trPr>
          <w:cantSplit/>
          <w:tblHeader/>
        </w:trPr>
        <w:tc>
          <w:tcPr>
            <w:tcW w:w="660" w:type="pct"/>
          </w:tcPr>
          <w:p w14:paraId="5EB6078D" w14:textId="77777777" w:rsidR="00287BB7" w:rsidRPr="00287BB7" w:rsidRDefault="00287BB7" w:rsidP="00287BB7">
            <w:pPr>
              <w:spacing w:after="240"/>
              <w:rPr>
                <w:rFonts w:eastAsia="SimSun"/>
                <w:b/>
                <w:iCs/>
                <w:sz w:val="20"/>
                <w:szCs w:val="20"/>
              </w:rPr>
            </w:pPr>
            <w:r w:rsidRPr="00287BB7">
              <w:rPr>
                <w:rFonts w:eastAsia="SimSun"/>
                <w:b/>
                <w:iCs/>
                <w:sz w:val="20"/>
                <w:szCs w:val="20"/>
              </w:rPr>
              <w:t>Variable</w:t>
            </w:r>
          </w:p>
        </w:tc>
        <w:tc>
          <w:tcPr>
            <w:tcW w:w="730" w:type="pct"/>
          </w:tcPr>
          <w:p w14:paraId="084CA7B5" w14:textId="77777777" w:rsidR="00287BB7" w:rsidRPr="00287BB7" w:rsidRDefault="00287BB7" w:rsidP="00287BB7">
            <w:pPr>
              <w:spacing w:after="240"/>
              <w:rPr>
                <w:rFonts w:eastAsia="SimSun"/>
                <w:b/>
                <w:iCs/>
                <w:sz w:val="20"/>
                <w:szCs w:val="20"/>
              </w:rPr>
            </w:pPr>
            <w:r w:rsidRPr="00287BB7">
              <w:rPr>
                <w:rFonts w:eastAsia="SimSun"/>
                <w:b/>
                <w:iCs/>
                <w:sz w:val="20"/>
                <w:szCs w:val="20"/>
              </w:rPr>
              <w:t>Unit</w:t>
            </w:r>
          </w:p>
        </w:tc>
        <w:tc>
          <w:tcPr>
            <w:tcW w:w="3609" w:type="pct"/>
          </w:tcPr>
          <w:p w14:paraId="7FCA8B6A" w14:textId="77777777" w:rsidR="00287BB7" w:rsidRPr="00287BB7" w:rsidRDefault="00287BB7" w:rsidP="00287BB7">
            <w:pPr>
              <w:spacing w:after="240"/>
              <w:rPr>
                <w:rFonts w:eastAsia="SimSun"/>
                <w:b/>
                <w:iCs/>
                <w:sz w:val="20"/>
                <w:szCs w:val="20"/>
              </w:rPr>
            </w:pPr>
            <w:r w:rsidRPr="00287BB7">
              <w:rPr>
                <w:rFonts w:eastAsia="SimSun"/>
                <w:b/>
                <w:iCs/>
                <w:sz w:val="20"/>
                <w:szCs w:val="20"/>
              </w:rPr>
              <w:t>Definition</w:t>
            </w:r>
          </w:p>
        </w:tc>
      </w:tr>
      <w:tr w:rsidR="00287BB7" w:rsidRPr="00287BB7" w14:paraId="7486C590" w14:textId="77777777">
        <w:trPr>
          <w:cantSplit/>
        </w:trPr>
        <w:tc>
          <w:tcPr>
            <w:tcW w:w="660" w:type="pct"/>
          </w:tcPr>
          <w:p w14:paraId="5071051B" w14:textId="77777777" w:rsidR="00287BB7" w:rsidRPr="00287BB7" w:rsidRDefault="00287BB7" w:rsidP="00287BB7">
            <w:pPr>
              <w:spacing w:after="60"/>
              <w:rPr>
                <w:rFonts w:eastAsia="SimSun"/>
                <w:iCs/>
                <w:sz w:val="20"/>
                <w:szCs w:val="20"/>
                <w:lang w:val="pt-BR"/>
              </w:rPr>
            </w:pPr>
            <w:r w:rsidRPr="00287BB7">
              <w:rPr>
                <w:rFonts w:eastAsia="SimSun"/>
                <w:iCs/>
                <w:sz w:val="20"/>
                <w:szCs w:val="20"/>
                <w:lang w:val="pt-BR"/>
              </w:rPr>
              <w:t xml:space="preserve">MOC </w:t>
            </w:r>
            <w:r w:rsidRPr="00287BB7">
              <w:rPr>
                <w:rFonts w:eastAsia="SimSun"/>
                <w:i/>
                <w:iCs/>
                <w:sz w:val="20"/>
                <w:szCs w:val="20"/>
                <w:vertAlign w:val="subscript"/>
                <w:lang w:val="pt-BR"/>
              </w:rPr>
              <w:t>q, r, h</w:t>
            </w:r>
          </w:p>
        </w:tc>
        <w:tc>
          <w:tcPr>
            <w:tcW w:w="730" w:type="pct"/>
          </w:tcPr>
          <w:p w14:paraId="1ADDAE2F" w14:textId="77777777" w:rsidR="00287BB7" w:rsidRPr="00287BB7" w:rsidRDefault="00287BB7" w:rsidP="00287BB7">
            <w:pPr>
              <w:spacing w:after="60"/>
              <w:rPr>
                <w:rFonts w:eastAsia="SimSun"/>
                <w:iCs/>
                <w:sz w:val="20"/>
                <w:szCs w:val="20"/>
              </w:rPr>
            </w:pPr>
            <w:r w:rsidRPr="00287BB7">
              <w:rPr>
                <w:rFonts w:eastAsia="SimSun"/>
                <w:iCs/>
                <w:sz w:val="20"/>
                <w:szCs w:val="20"/>
              </w:rPr>
              <w:t>$/MWh</w:t>
            </w:r>
          </w:p>
        </w:tc>
        <w:tc>
          <w:tcPr>
            <w:tcW w:w="3609" w:type="pct"/>
          </w:tcPr>
          <w:p w14:paraId="456FFE97" w14:textId="77777777" w:rsidR="00287BB7" w:rsidRPr="00287BB7" w:rsidRDefault="00287BB7" w:rsidP="00287BB7">
            <w:pPr>
              <w:spacing w:after="60"/>
              <w:rPr>
                <w:rFonts w:eastAsia="SimSun"/>
                <w:iCs/>
                <w:sz w:val="20"/>
                <w:szCs w:val="20"/>
              </w:rPr>
            </w:pPr>
            <w:r w:rsidRPr="00287BB7">
              <w:rPr>
                <w:rFonts w:eastAsia="SimSun"/>
                <w:i/>
                <w:iCs/>
                <w:sz w:val="20"/>
                <w:szCs w:val="20"/>
              </w:rPr>
              <w:t>Mitigated Offer Cap per Resource</w:t>
            </w:r>
            <w:r w:rsidRPr="00287BB7">
              <w:rPr>
                <w:rFonts w:eastAsia="SimSun"/>
                <w:iCs/>
                <w:sz w:val="20"/>
                <w:szCs w:val="20"/>
              </w:rPr>
              <w:t xml:space="preserve">—The MOC for Resource </w:t>
            </w:r>
            <w:r w:rsidRPr="00287BB7">
              <w:rPr>
                <w:rFonts w:eastAsia="SimSun"/>
                <w:i/>
                <w:iCs/>
                <w:sz w:val="20"/>
                <w:szCs w:val="20"/>
              </w:rPr>
              <w:t>r</w:t>
            </w:r>
            <w:r w:rsidRPr="00287BB7">
              <w:rPr>
                <w:rFonts w:eastAsia="SimSun"/>
                <w:iCs/>
                <w:sz w:val="20"/>
                <w:szCs w:val="20"/>
              </w:rPr>
              <w:t xml:space="preserve">, for the hour. Where for a Combined Cycle Train, the Resource </w:t>
            </w:r>
            <w:r w:rsidRPr="00287BB7">
              <w:rPr>
                <w:rFonts w:eastAsia="SimSun"/>
                <w:i/>
                <w:iCs/>
                <w:sz w:val="20"/>
                <w:szCs w:val="20"/>
              </w:rPr>
              <w:t xml:space="preserve">r </w:t>
            </w:r>
            <w:r w:rsidRPr="00287BB7">
              <w:rPr>
                <w:rFonts w:eastAsia="SimSun"/>
                <w:iCs/>
                <w:sz w:val="20"/>
                <w:szCs w:val="20"/>
              </w:rPr>
              <w:t>is a Combined Cycle Generation Resource within the Combined Cycle Train.</w:t>
            </w:r>
          </w:p>
        </w:tc>
      </w:tr>
      <w:tr w:rsidR="00287BB7" w:rsidRPr="00287BB7" w14:paraId="363F36C4" w14:textId="77777777">
        <w:trPr>
          <w:cantSplit/>
        </w:trPr>
        <w:tc>
          <w:tcPr>
            <w:tcW w:w="660" w:type="pct"/>
          </w:tcPr>
          <w:p w14:paraId="715615ED" w14:textId="77777777" w:rsidR="00287BB7" w:rsidRPr="00287BB7" w:rsidRDefault="00287BB7" w:rsidP="00287BB7">
            <w:pPr>
              <w:spacing w:after="60"/>
              <w:rPr>
                <w:rFonts w:eastAsia="SimSun"/>
                <w:iCs/>
                <w:sz w:val="20"/>
                <w:szCs w:val="20"/>
              </w:rPr>
            </w:pPr>
            <w:r w:rsidRPr="00287BB7">
              <w:rPr>
                <w:rFonts w:eastAsia="SimSun"/>
                <w:iCs/>
                <w:sz w:val="20"/>
                <w:szCs w:val="20"/>
              </w:rPr>
              <w:t>GIHR</w:t>
            </w:r>
            <w:r w:rsidRPr="00287BB7">
              <w:rPr>
                <w:rFonts w:eastAsia="SimSun"/>
                <w:i/>
                <w:iCs/>
                <w:sz w:val="20"/>
                <w:szCs w:val="20"/>
                <w:vertAlign w:val="subscript"/>
              </w:rPr>
              <w:t xml:space="preserve"> q, r</w:t>
            </w:r>
          </w:p>
        </w:tc>
        <w:tc>
          <w:tcPr>
            <w:tcW w:w="730" w:type="pct"/>
          </w:tcPr>
          <w:p w14:paraId="0E94259A" w14:textId="77777777" w:rsidR="00287BB7" w:rsidRPr="00287BB7" w:rsidRDefault="00287BB7" w:rsidP="00287BB7">
            <w:pPr>
              <w:spacing w:after="60"/>
              <w:rPr>
                <w:rFonts w:eastAsia="SimSun"/>
                <w:iCs/>
                <w:sz w:val="20"/>
                <w:szCs w:val="20"/>
              </w:rPr>
            </w:pPr>
            <w:r w:rsidRPr="00287BB7">
              <w:rPr>
                <w:rFonts w:eastAsia="SimSun"/>
                <w:iCs/>
                <w:sz w:val="20"/>
                <w:szCs w:val="20"/>
              </w:rPr>
              <w:t>MMBtu/MWh</w:t>
            </w:r>
          </w:p>
        </w:tc>
        <w:tc>
          <w:tcPr>
            <w:tcW w:w="3609" w:type="pct"/>
          </w:tcPr>
          <w:p w14:paraId="64734C33" w14:textId="77777777" w:rsidR="00287BB7" w:rsidRPr="00287BB7" w:rsidRDefault="00287BB7" w:rsidP="00287BB7">
            <w:pPr>
              <w:spacing w:after="60"/>
              <w:rPr>
                <w:rFonts w:eastAsia="SimSun"/>
                <w:iCs/>
                <w:sz w:val="20"/>
                <w:szCs w:val="20"/>
              </w:rPr>
            </w:pPr>
            <w:r w:rsidRPr="00287BB7">
              <w:rPr>
                <w:rFonts w:eastAsia="SimSun"/>
                <w:i/>
                <w:iCs/>
                <w:sz w:val="20"/>
                <w:szCs w:val="20"/>
              </w:rPr>
              <w:t>Generic Incremental Heat Rate</w:t>
            </w:r>
            <w:r w:rsidRPr="00287BB7">
              <w:rPr>
                <w:rFonts w:eastAsia="SimSun"/>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287BB7">
              <w:rPr>
                <w:rFonts w:eastAsia="SimSun"/>
                <w:i/>
                <w:iCs/>
                <w:sz w:val="20"/>
                <w:szCs w:val="20"/>
              </w:rPr>
              <w:t xml:space="preserve">r </w:t>
            </w:r>
            <w:r w:rsidRPr="00287BB7">
              <w:rPr>
                <w:rFonts w:eastAsia="SimSun"/>
                <w:iCs/>
                <w:sz w:val="20"/>
                <w:szCs w:val="20"/>
              </w:rPr>
              <w:t>is a Combined Cycle Generation Resource within the Combined Cycle Train.</w:t>
            </w:r>
          </w:p>
        </w:tc>
      </w:tr>
      <w:tr w:rsidR="00287BB7" w:rsidRPr="00287BB7" w14:paraId="6853804A" w14:textId="77777777">
        <w:trPr>
          <w:cantSplit/>
        </w:trPr>
        <w:tc>
          <w:tcPr>
            <w:tcW w:w="660" w:type="pct"/>
          </w:tcPr>
          <w:p w14:paraId="3224C8CF" w14:textId="77777777" w:rsidR="00287BB7" w:rsidRPr="00287BB7" w:rsidRDefault="00287BB7" w:rsidP="00287BB7">
            <w:pPr>
              <w:spacing w:after="60"/>
              <w:rPr>
                <w:rFonts w:eastAsia="SimSun"/>
                <w:iCs/>
                <w:sz w:val="20"/>
                <w:szCs w:val="20"/>
              </w:rPr>
            </w:pPr>
            <w:r w:rsidRPr="00287BB7">
              <w:rPr>
                <w:rFonts w:eastAsia="SimSun"/>
                <w:iCs/>
                <w:sz w:val="20"/>
                <w:szCs w:val="20"/>
              </w:rPr>
              <w:t>IHR</w:t>
            </w:r>
            <w:r w:rsidRPr="00287BB7">
              <w:rPr>
                <w:rFonts w:eastAsia="SimSun"/>
                <w:i/>
                <w:iCs/>
                <w:sz w:val="20"/>
                <w:szCs w:val="20"/>
                <w:vertAlign w:val="subscript"/>
              </w:rPr>
              <w:t xml:space="preserve"> q, r</w:t>
            </w:r>
          </w:p>
        </w:tc>
        <w:tc>
          <w:tcPr>
            <w:tcW w:w="730" w:type="pct"/>
          </w:tcPr>
          <w:p w14:paraId="48386B3D" w14:textId="77777777" w:rsidR="00287BB7" w:rsidRPr="00287BB7" w:rsidRDefault="00287BB7" w:rsidP="00287BB7">
            <w:pPr>
              <w:spacing w:after="60"/>
              <w:rPr>
                <w:rFonts w:eastAsia="SimSun"/>
                <w:iCs/>
                <w:sz w:val="20"/>
                <w:szCs w:val="20"/>
              </w:rPr>
            </w:pPr>
            <w:r w:rsidRPr="00287BB7">
              <w:rPr>
                <w:rFonts w:eastAsia="SimSun"/>
                <w:iCs/>
                <w:sz w:val="20"/>
                <w:szCs w:val="20"/>
              </w:rPr>
              <w:t>MMBtu/MWh</w:t>
            </w:r>
          </w:p>
        </w:tc>
        <w:tc>
          <w:tcPr>
            <w:tcW w:w="3609" w:type="pct"/>
          </w:tcPr>
          <w:p w14:paraId="3776EC49" w14:textId="77777777" w:rsidR="00287BB7" w:rsidRPr="00287BB7" w:rsidRDefault="00287BB7" w:rsidP="00287BB7">
            <w:pPr>
              <w:spacing w:after="60"/>
              <w:rPr>
                <w:rFonts w:eastAsia="SimSun"/>
                <w:i/>
                <w:iCs/>
                <w:sz w:val="20"/>
                <w:szCs w:val="20"/>
              </w:rPr>
            </w:pPr>
            <w:r w:rsidRPr="00287BB7">
              <w:rPr>
                <w:rFonts w:eastAsia="SimSun"/>
                <w:i/>
                <w:iCs/>
                <w:sz w:val="20"/>
                <w:szCs w:val="20"/>
              </w:rPr>
              <w:t>Verifiable Incremental Heat Rate per Resource</w:t>
            </w:r>
            <w:r w:rsidRPr="00287BB7">
              <w:rPr>
                <w:rFonts w:eastAsia="SimSun"/>
                <w:iCs/>
                <w:sz w:val="20"/>
                <w:szCs w:val="20"/>
              </w:rPr>
              <w:t xml:space="preserve">—The verifiable incremental heat rate curve for Resource </w:t>
            </w:r>
            <w:r w:rsidRPr="00287BB7">
              <w:rPr>
                <w:rFonts w:eastAsia="SimSun"/>
                <w:i/>
                <w:iCs/>
                <w:sz w:val="20"/>
                <w:szCs w:val="20"/>
              </w:rPr>
              <w:t>r,</w:t>
            </w:r>
            <w:r w:rsidRPr="00287BB7">
              <w:rPr>
                <w:rFonts w:eastAsia="SimSun"/>
                <w:iCs/>
                <w:sz w:val="20"/>
                <w:szCs w:val="20"/>
              </w:rPr>
              <w:t xml:space="preserve"> as approved in the verifiable cost process.  Where for a Combined Cycle Train, the Resource </w:t>
            </w:r>
            <w:r w:rsidRPr="00287BB7">
              <w:rPr>
                <w:rFonts w:eastAsia="SimSun"/>
                <w:i/>
                <w:iCs/>
                <w:sz w:val="20"/>
                <w:szCs w:val="20"/>
              </w:rPr>
              <w:t xml:space="preserve">r </w:t>
            </w:r>
            <w:r w:rsidRPr="00287BB7">
              <w:rPr>
                <w:rFonts w:eastAsia="SimSun"/>
                <w:iCs/>
                <w:sz w:val="20"/>
                <w:szCs w:val="20"/>
              </w:rPr>
              <w:t>is a Combined Cycle Generation Resource within the Combined Cycle Train.</w:t>
            </w:r>
          </w:p>
        </w:tc>
      </w:tr>
      <w:tr w:rsidR="00287BB7" w:rsidRPr="00287BB7" w14:paraId="682FDEEB" w14:textId="77777777">
        <w:trPr>
          <w:cantSplit/>
        </w:trPr>
        <w:tc>
          <w:tcPr>
            <w:tcW w:w="660" w:type="pct"/>
          </w:tcPr>
          <w:p w14:paraId="666D7391" w14:textId="77777777" w:rsidR="00287BB7" w:rsidRPr="00287BB7" w:rsidRDefault="00287BB7" w:rsidP="00287BB7">
            <w:pPr>
              <w:spacing w:after="60"/>
              <w:rPr>
                <w:rFonts w:eastAsia="SimSun"/>
                <w:iCs/>
                <w:sz w:val="20"/>
                <w:szCs w:val="20"/>
              </w:rPr>
            </w:pPr>
            <w:r w:rsidRPr="00287BB7">
              <w:rPr>
                <w:rFonts w:eastAsia="SimSun"/>
                <w:iCs/>
                <w:sz w:val="20"/>
                <w:szCs w:val="20"/>
              </w:rPr>
              <w:t>FIP</w:t>
            </w:r>
          </w:p>
        </w:tc>
        <w:tc>
          <w:tcPr>
            <w:tcW w:w="730" w:type="pct"/>
          </w:tcPr>
          <w:p w14:paraId="0FF775F8" w14:textId="77777777" w:rsidR="00287BB7" w:rsidRPr="00287BB7" w:rsidRDefault="00287BB7" w:rsidP="00287BB7">
            <w:pPr>
              <w:spacing w:after="60"/>
              <w:rPr>
                <w:rFonts w:eastAsia="SimSun"/>
                <w:iCs/>
                <w:sz w:val="20"/>
                <w:szCs w:val="20"/>
              </w:rPr>
            </w:pPr>
            <w:r w:rsidRPr="00287BB7">
              <w:rPr>
                <w:rFonts w:eastAsia="SimSun"/>
                <w:iCs/>
                <w:sz w:val="20"/>
                <w:szCs w:val="20"/>
              </w:rPr>
              <w:t>$/MMBtu</w:t>
            </w:r>
          </w:p>
        </w:tc>
        <w:tc>
          <w:tcPr>
            <w:tcW w:w="3609" w:type="pct"/>
          </w:tcPr>
          <w:p w14:paraId="23755AFA" w14:textId="77777777" w:rsidR="00287BB7" w:rsidRPr="00287BB7" w:rsidRDefault="00287BB7" w:rsidP="00287BB7">
            <w:pPr>
              <w:spacing w:after="60"/>
              <w:rPr>
                <w:rFonts w:eastAsia="SimSun"/>
                <w:i/>
                <w:iCs/>
                <w:sz w:val="20"/>
                <w:szCs w:val="20"/>
              </w:rPr>
            </w:pPr>
            <w:r w:rsidRPr="00287BB7">
              <w:rPr>
                <w:rFonts w:eastAsia="SimSun"/>
                <w:i/>
                <w:iCs/>
                <w:sz w:val="20"/>
                <w:szCs w:val="20"/>
              </w:rPr>
              <w:t>Fuel Index Price</w:t>
            </w:r>
            <w:r w:rsidRPr="00287BB7">
              <w:rPr>
                <w:rFonts w:eastAsia="SimSun"/>
                <w:iCs/>
                <w:sz w:val="20"/>
                <w:szCs w:val="20"/>
              </w:rPr>
              <w:t>—The natural gas index price as defined in Section 2.1, Definitions.</w:t>
            </w:r>
          </w:p>
        </w:tc>
      </w:tr>
      <w:tr w:rsidR="00287BB7" w:rsidRPr="00287BB7" w14:paraId="28872EA9" w14:textId="77777777">
        <w:trPr>
          <w:cantSplit/>
        </w:trPr>
        <w:tc>
          <w:tcPr>
            <w:tcW w:w="660" w:type="pct"/>
          </w:tcPr>
          <w:p w14:paraId="0F87BCC2" w14:textId="77777777" w:rsidR="00287BB7" w:rsidRPr="00287BB7" w:rsidRDefault="00287BB7" w:rsidP="00287BB7">
            <w:pPr>
              <w:spacing w:after="60"/>
              <w:rPr>
                <w:rFonts w:eastAsia="SimSun"/>
                <w:iCs/>
                <w:sz w:val="20"/>
                <w:szCs w:val="20"/>
              </w:rPr>
            </w:pPr>
            <w:r w:rsidRPr="00287BB7">
              <w:rPr>
                <w:rFonts w:eastAsia="SimSun"/>
                <w:iCs/>
                <w:sz w:val="20"/>
                <w:szCs w:val="20"/>
              </w:rPr>
              <w:t>RTPERFIP</w:t>
            </w:r>
            <w:r w:rsidRPr="00287BB7">
              <w:rPr>
                <w:rFonts w:eastAsia="SimSun"/>
                <w:i/>
                <w:iCs/>
                <w:sz w:val="20"/>
                <w:szCs w:val="20"/>
                <w:vertAlign w:val="subscript"/>
              </w:rPr>
              <w:t xml:space="preserve"> q, r</w:t>
            </w:r>
          </w:p>
        </w:tc>
        <w:tc>
          <w:tcPr>
            <w:tcW w:w="730" w:type="pct"/>
          </w:tcPr>
          <w:p w14:paraId="65611AB8" w14:textId="77777777" w:rsidR="00287BB7" w:rsidRPr="00287BB7" w:rsidRDefault="00287BB7" w:rsidP="00287BB7">
            <w:pPr>
              <w:spacing w:after="60"/>
              <w:rPr>
                <w:rFonts w:eastAsia="SimSun"/>
                <w:iCs/>
                <w:sz w:val="20"/>
                <w:szCs w:val="20"/>
              </w:rPr>
            </w:pPr>
            <w:r w:rsidRPr="00287BB7">
              <w:rPr>
                <w:rFonts w:eastAsia="SimSun"/>
                <w:iCs/>
                <w:sz w:val="20"/>
                <w:szCs w:val="20"/>
              </w:rPr>
              <w:t>none</w:t>
            </w:r>
          </w:p>
        </w:tc>
        <w:tc>
          <w:tcPr>
            <w:tcW w:w="3609" w:type="pct"/>
          </w:tcPr>
          <w:p w14:paraId="594AE02E" w14:textId="77777777" w:rsidR="00287BB7" w:rsidRPr="00287BB7" w:rsidRDefault="00287BB7" w:rsidP="00287BB7">
            <w:pPr>
              <w:spacing w:after="60"/>
              <w:rPr>
                <w:rFonts w:eastAsia="SimSun"/>
                <w:i/>
                <w:iCs/>
                <w:sz w:val="20"/>
                <w:szCs w:val="20"/>
              </w:rPr>
            </w:pPr>
            <w:r w:rsidRPr="00287BB7">
              <w:rPr>
                <w:rFonts w:eastAsia="SimSun"/>
                <w:i/>
                <w:iCs/>
                <w:sz w:val="20"/>
                <w:szCs w:val="20"/>
              </w:rPr>
              <w:t>Fuel Index Price Percentage</w:t>
            </w:r>
            <w:r w:rsidRPr="00287BB7">
              <w:rPr>
                <w:rFonts w:eastAsia="SimSun"/>
                <w:iCs/>
                <w:sz w:val="20"/>
                <w:szCs w:val="20"/>
              </w:rPr>
              <w:t xml:space="preserve">—The percentage of natural gas used by Resource </w:t>
            </w:r>
            <w:r w:rsidRPr="00287BB7">
              <w:rPr>
                <w:rFonts w:eastAsia="SimSun"/>
                <w:i/>
                <w:iCs/>
                <w:sz w:val="20"/>
                <w:szCs w:val="20"/>
              </w:rPr>
              <w:t xml:space="preserve">r </w:t>
            </w:r>
            <w:r w:rsidRPr="00287BB7">
              <w:rPr>
                <w:rFonts w:eastAsia="SimSun"/>
                <w:iCs/>
                <w:sz w:val="20"/>
                <w:szCs w:val="20"/>
              </w:rPr>
              <w:t>to operate above LSL, as submitted with the energy offer curve.</w:t>
            </w:r>
          </w:p>
        </w:tc>
      </w:tr>
      <w:tr w:rsidR="00287BB7" w:rsidRPr="00287BB7" w14:paraId="7523DB24" w14:textId="77777777">
        <w:trPr>
          <w:cantSplit/>
        </w:trPr>
        <w:tc>
          <w:tcPr>
            <w:tcW w:w="660" w:type="pct"/>
          </w:tcPr>
          <w:p w14:paraId="6515DD16" w14:textId="77777777" w:rsidR="00287BB7" w:rsidRPr="00287BB7" w:rsidRDefault="00287BB7" w:rsidP="00287BB7">
            <w:pPr>
              <w:spacing w:after="60"/>
              <w:rPr>
                <w:rFonts w:eastAsia="SimSun"/>
                <w:iCs/>
                <w:sz w:val="20"/>
                <w:szCs w:val="20"/>
              </w:rPr>
            </w:pPr>
            <w:r w:rsidRPr="00287BB7">
              <w:rPr>
                <w:rFonts w:eastAsia="SimSun"/>
                <w:iCs/>
                <w:sz w:val="20"/>
                <w:szCs w:val="20"/>
              </w:rPr>
              <w:t>FOP</w:t>
            </w:r>
          </w:p>
        </w:tc>
        <w:tc>
          <w:tcPr>
            <w:tcW w:w="730" w:type="pct"/>
          </w:tcPr>
          <w:p w14:paraId="12CF9114" w14:textId="77777777" w:rsidR="00287BB7" w:rsidRPr="00287BB7" w:rsidRDefault="00287BB7" w:rsidP="00287BB7">
            <w:pPr>
              <w:spacing w:after="60"/>
              <w:rPr>
                <w:rFonts w:eastAsia="SimSun"/>
                <w:iCs/>
                <w:sz w:val="20"/>
                <w:szCs w:val="20"/>
              </w:rPr>
            </w:pPr>
            <w:r w:rsidRPr="00287BB7">
              <w:rPr>
                <w:rFonts w:eastAsia="SimSun"/>
                <w:iCs/>
                <w:sz w:val="20"/>
                <w:szCs w:val="20"/>
              </w:rPr>
              <w:t>$/MMBtu</w:t>
            </w:r>
          </w:p>
        </w:tc>
        <w:tc>
          <w:tcPr>
            <w:tcW w:w="3609" w:type="pct"/>
          </w:tcPr>
          <w:p w14:paraId="3FFD57F3" w14:textId="77777777" w:rsidR="00287BB7" w:rsidRPr="00287BB7" w:rsidRDefault="00287BB7" w:rsidP="00287BB7">
            <w:pPr>
              <w:spacing w:after="60"/>
              <w:rPr>
                <w:rFonts w:eastAsia="SimSun"/>
                <w:i/>
                <w:iCs/>
                <w:sz w:val="20"/>
                <w:szCs w:val="20"/>
              </w:rPr>
            </w:pPr>
            <w:r w:rsidRPr="00287BB7">
              <w:rPr>
                <w:rFonts w:eastAsia="SimSun"/>
                <w:i/>
                <w:iCs/>
                <w:sz w:val="20"/>
                <w:szCs w:val="20"/>
              </w:rPr>
              <w:t>Fuel Oil Price</w:t>
            </w:r>
            <w:r w:rsidRPr="00287BB7">
              <w:rPr>
                <w:rFonts w:eastAsia="SimSun"/>
                <w:iCs/>
                <w:sz w:val="20"/>
                <w:szCs w:val="20"/>
              </w:rPr>
              <w:t>—The fuel oil index price as defined in Section 2.1.</w:t>
            </w:r>
          </w:p>
        </w:tc>
      </w:tr>
      <w:tr w:rsidR="00287BB7" w:rsidRPr="00287BB7" w14:paraId="031F3B66" w14:textId="77777777">
        <w:trPr>
          <w:cantSplit/>
        </w:trPr>
        <w:tc>
          <w:tcPr>
            <w:tcW w:w="660" w:type="pct"/>
          </w:tcPr>
          <w:p w14:paraId="7B9AFA6C" w14:textId="77777777" w:rsidR="00287BB7" w:rsidRPr="00287BB7" w:rsidRDefault="00287BB7" w:rsidP="00287BB7">
            <w:pPr>
              <w:spacing w:after="60"/>
              <w:rPr>
                <w:rFonts w:eastAsia="SimSun"/>
                <w:iCs/>
                <w:sz w:val="20"/>
                <w:szCs w:val="20"/>
              </w:rPr>
            </w:pPr>
            <w:r w:rsidRPr="00287BB7">
              <w:rPr>
                <w:rFonts w:eastAsia="SimSun"/>
                <w:iCs/>
                <w:sz w:val="20"/>
                <w:szCs w:val="20"/>
              </w:rPr>
              <w:lastRenderedPageBreak/>
              <w:t>RTPERFOP</w:t>
            </w:r>
            <w:r w:rsidRPr="00287BB7">
              <w:rPr>
                <w:rFonts w:eastAsia="SimSun"/>
                <w:i/>
                <w:iCs/>
                <w:sz w:val="20"/>
                <w:szCs w:val="20"/>
                <w:vertAlign w:val="subscript"/>
              </w:rPr>
              <w:t xml:space="preserve"> q, r</w:t>
            </w:r>
          </w:p>
        </w:tc>
        <w:tc>
          <w:tcPr>
            <w:tcW w:w="730" w:type="pct"/>
          </w:tcPr>
          <w:p w14:paraId="0385F54D" w14:textId="77777777" w:rsidR="00287BB7" w:rsidRPr="00287BB7" w:rsidRDefault="00287BB7" w:rsidP="00287BB7">
            <w:pPr>
              <w:spacing w:after="60"/>
              <w:rPr>
                <w:rFonts w:eastAsia="SimSun"/>
                <w:iCs/>
                <w:sz w:val="20"/>
                <w:szCs w:val="20"/>
              </w:rPr>
            </w:pPr>
            <w:r w:rsidRPr="00287BB7">
              <w:rPr>
                <w:rFonts w:eastAsia="SimSun"/>
                <w:iCs/>
                <w:sz w:val="20"/>
                <w:szCs w:val="20"/>
              </w:rPr>
              <w:t>none</w:t>
            </w:r>
          </w:p>
        </w:tc>
        <w:tc>
          <w:tcPr>
            <w:tcW w:w="3609" w:type="pct"/>
          </w:tcPr>
          <w:p w14:paraId="45204C63" w14:textId="77777777" w:rsidR="00287BB7" w:rsidRPr="00287BB7" w:rsidRDefault="00287BB7" w:rsidP="00287BB7">
            <w:pPr>
              <w:spacing w:after="60"/>
              <w:rPr>
                <w:rFonts w:eastAsia="SimSun"/>
                <w:i/>
                <w:iCs/>
                <w:sz w:val="20"/>
                <w:szCs w:val="20"/>
              </w:rPr>
            </w:pPr>
            <w:r w:rsidRPr="00287BB7">
              <w:rPr>
                <w:rFonts w:eastAsia="SimSun"/>
                <w:i/>
                <w:iCs/>
                <w:sz w:val="20"/>
                <w:szCs w:val="20"/>
              </w:rPr>
              <w:t>Fuel Oil Price Percentage</w:t>
            </w:r>
            <w:r w:rsidRPr="00287BB7">
              <w:rPr>
                <w:rFonts w:eastAsia="SimSun"/>
                <w:iCs/>
                <w:sz w:val="20"/>
                <w:szCs w:val="20"/>
              </w:rPr>
              <w:t xml:space="preserve">—The percentage of fuel oil used by Resource </w:t>
            </w:r>
            <w:r w:rsidRPr="00287BB7">
              <w:rPr>
                <w:rFonts w:eastAsia="SimSun"/>
                <w:i/>
                <w:iCs/>
                <w:sz w:val="20"/>
                <w:szCs w:val="20"/>
              </w:rPr>
              <w:t xml:space="preserve">r </w:t>
            </w:r>
            <w:r w:rsidRPr="00287BB7">
              <w:rPr>
                <w:rFonts w:eastAsia="SimSun"/>
                <w:iCs/>
                <w:sz w:val="20"/>
                <w:szCs w:val="20"/>
              </w:rPr>
              <w:t>to operate above LSL, as submitted with the energy offer curve.</w:t>
            </w:r>
          </w:p>
        </w:tc>
      </w:tr>
      <w:tr w:rsidR="00287BB7" w:rsidRPr="00287BB7" w14:paraId="4CFB4E5D" w14:textId="77777777">
        <w:trPr>
          <w:cantSplit/>
        </w:trPr>
        <w:tc>
          <w:tcPr>
            <w:tcW w:w="660" w:type="pct"/>
          </w:tcPr>
          <w:p w14:paraId="60366BD4" w14:textId="77777777" w:rsidR="00287BB7" w:rsidRPr="00287BB7" w:rsidRDefault="00287BB7" w:rsidP="00287BB7">
            <w:pPr>
              <w:spacing w:after="60"/>
              <w:rPr>
                <w:rFonts w:eastAsia="SimSun"/>
                <w:iCs/>
                <w:sz w:val="20"/>
                <w:szCs w:val="20"/>
              </w:rPr>
            </w:pPr>
            <w:r w:rsidRPr="00287BB7">
              <w:rPr>
                <w:rFonts w:eastAsia="SimSun"/>
                <w:iCs/>
                <w:sz w:val="20"/>
                <w:szCs w:val="20"/>
              </w:rPr>
              <w:t>SFP</w:t>
            </w:r>
          </w:p>
        </w:tc>
        <w:tc>
          <w:tcPr>
            <w:tcW w:w="730" w:type="pct"/>
          </w:tcPr>
          <w:p w14:paraId="22D39191" w14:textId="77777777" w:rsidR="00287BB7" w:rsidRPr="00287BB7" w:rsidRDefault="00287BB7" w:rsidP="00287BB7">
            <w:pPr>
              <w:spacing w:after="60"/>
              <w:rPr>
                <w:rFonts w:eastAsia="SimSun"/>
                <w:iCs/>
                <w:sz w:val="20"/>
                <w:szCs w:val="20"/>
              </w:rPr>
            </w:pPr>
            <w:r w:rsidRPr="00287BB7">
              <w:rPr>
                <w:rFonts w:eastAsia="SimSun"/>
                <w:iCs/>
                <w:sz w:val="20"/>
                <w:szCs w:val="20"/>
              </w:rPr>
              <w:t>$/MMBtu</w:t>
            </w:r>
          </w:p>
        </w:tc>
        <w:tc>
          <w:tcPr>
            <w:tcW w:w="3609" w:type="pct"/>
          </w:tcPr>
          <w:p w14:paraId="29842139" w14:textId="77777777" w:rsidR="00287BB7" w:rsidRPr="00287BB7" w:rsidRDefault="00287BB7" w:rsidP="00287BB7">
            <w:pPr>
              <w:spacing w:after="60"/>
              <w:rPr>
                <w:rFonts w:eastAsia="SimSun"/>
                <w:iCs/>
                <w:sz w:val="20"/>
                <w:szCs w:val="20"/>
              </w:rPr>
            </w:pPr>
            <w:r w:rsidRPr="00287BB7">
              <w:rPr>
                <w:rFonts w:eastAsia="SimSun"/>
                <w:i/>
                <w:iCs/>
                <w:sz w:val="20"/>
                <w:szCs w:val="20"/>
              </w:rPr>
              <w:t>Solid Fuel Price—</w:t>
            </w:r>
            <w:r w:rsidRPr="00287BB7">
              <w:rPr>
                <w:rFonts w:eastAsia="SimSun"/>
                <w:iCs/>
                <w:sz w:val="20"/>
                <w:szCs w:val="20"/>
              </w:rPr>
              <w:t xml:space="preserve">The solid fuel index price is $1.50.  </w:t>
            </w:r>
          </w:p>
        </w:tc>
      </w:tr>
      <w:tr w:rsidR="00287BB7" w:rsidRPr="00287BB7" w14:paraId="1476E789" w14:textId="77777777">
        <w:trPr>
          <w:cantSplit/>
        </w:trPr>
        <w:tc>
          <w:tcPr>
            <w:tcW w:w="660" w:type="pct"/>
          </w:tcPr>
          <w:p w14:paraId="5FFA2AA3" w14:textId="77777777" w:rsidR="00287BB7" w:rsidRPr="00287BB7" w:rsidRDefault="00287BB7" w:rsidP="00287BB7">
            <w:pPr>
              <w:spacing w:after="60"/>
              <w:rPr>
                <w:rFonts w:eastAsia="SimSun"/>
                <w:iCs/>
                <w:sz w:val="20"/>
                <w:szCs w:val="20"/>
              </w:rPr>
            </w:pPr>
            <w:r w:rsidRPr="00287BB7">
              <w:rPr>
                <w:rFonts w:eastAsia="SimSun"/>
                <w:iCs/>
                <w:sz w:val="20"/>
                <w:szCs w:val="20"/>
              </w:rPr>
              <w:t>FPRC</w:t>
            </w:r>
            <w:r w:rsidRPr="00287BB7">
              <w:rPr>
                <w:rFonts w:eastAsia="SimSun"/>
                <w:i/>
                <w:iCs/>
                <w:sz w:val="20"/>
                <w:szCs w:val="20"/>
                <w:vertAlign w:val="subscript"/>
              </w:rPr>
              <w:t xml:space="preserve"> q, r</w:t>
            </w:r>
          </w:p>
        </w:tc>
        <w:tc>
          <w:tcPr>
            <w:tcW w:w="730" w:type="pct"/>
          </w:tcPr>
          <w:p w14:paraId="1B429BCA" w14:textId="77777777" w:rsidR="00287BB7" w:rsidRPr="00287BB7" w:rsidRDefault="00287BB7" w:rsidP="00287BB7">
            <w:pPr>
              <w:spacing w:after="60"/>
              <w:rPr>
                <w:rFonts w:eastAsia="SimSun"/>
                <w:iCs/>
                <w:sz w:val="20"/>
                <w:szCs w:val="20"/>
              </w:rPr>
            </w:pPr>
            <w:r w:rsidRPr="00287BB7">
              <w:rPr>
                <w:rFonts w:eastAsia="SimSun"/>
                <w:iCs/>
                <w:sz w:val="20"/>
                <w:szCs w:val="20"/>
              </w:rPr>
              <w:t>$/MMBtu</w:t>
            </w:r>
          </w:p>
        </w:tc>
        <w:tc>
          <w:tcPr>
            <w:tcW w:w="3609" w:type="pct"/>
          </w:tcPr>
          <w:p w14:paraId="655F4F6D" w14:textId="77777777" w:rsidR="00287BB7" w:rsidRPr="00287BB7" w:rsidRDefault="00287BB7" w:rsidP="00287BB7">
            <w:pPr>
              <w:spacing w:after="60"/>
              <w:rPr>
                <w:rFonts w:eastAsia="SimSun"/>
                <w:iCs/>
                <w:sz w:val="20"/>
                <w:szCs w:val="20"/>
              </w:rPr>
            </w:pPr>
            <w:r w:rsidRPr="00287BB7">
              <w:rPr>
                <w:rFonts w:eastAsia="SimSun"/>
                <w:i/>
                <w:iCs/>
                <w:sz w:val="20"/>
                <w:szCs w:val="20"/>
              </w:rPr>
              <w:t>Fuel Price Calculated per Resource</w:t>
            </w:r>
            <w:r w:rsidRPr="00287BB7">
              <w:rPr>
                <w:rFonts w:eastAsia="SimSun"/>
                <w:iCs/>
                <w:sz w:val="20"/>
                <w:szCs w:val="20"/>
              </w:rPr>
              <w:t xml:space="preserve">—The calculated index price for fuel for the Resource based on the Resources fuel mix.  Where for a Combined Cycle Train, the Resource </w:t>
            </w:r>
            <w:r w:rsidRPr="00287BB7">
              <w:rPr>
                <w:rFonts w:eastAsia="SimSun"/>
                <w:i/>
                <w:sz w:val="20"/>
                <w:szCs w:val="20"/>
              </w:rPr>
              <w:t>r</w:t>
            </w:r>
            <w:r w:rsidRPr="00287BB7">
              <w:rPr>
                <w:rFonts w:eastAsia="SimSun"/>
                <w:iCs/>
                <w:sz w:val="20"/>
                <w:szCs w:val="20"/>
              </w:rPr>
              <w:t xml:space="preserve"> is a Combined Cycle Generation Resource within the Combined Cycle Train. </w:t>
            </w:r>
          </w:p>
        </w:tc>
      </w:tr>
      <w:tr w:rsidR="00287BB7" w:rsidRPr="00287BB7" w14:paraId="73377139" w14:textId="77777777">
        <w:trPr>
          <w:cantSplit/>
        </w:trPr>
        <w:tc>
          <w:tcPr>
            <w:tcW w:w="660" w:type="pct"/>
          </w:tcPr>
          <w:p w14:paraId="309D2B91" w14:textId="77777777" w:rsidR="00287BB7" w:rsidRPr="00287BB7" w:rsidRDefault="00287BB7" w:rsidP="00287BB7">
            <w:pPr>
              <w:spacing w:after="60"/>
              <w:rPr>
                <w:rFonts w:eastAsia="SimSun"/>
                <w:iCs/>
                <w:sz w:val="20"/>
                <w:szCs w:val="20"/>
              </w:rPr>
            </w:pPr>
            <w:r w:rsidRPr="00287BB7">
              <w:rPr>
                <w:rFonts w:eastAsia="SimSun"/>
                <w:iCs/>
                <w:sz w:val="20"/>
                <w:szCs w:val="20"/>
              </w:rPr>
              <w:t>GASPEROL</w:t>
            </w:r>
            <w:r w:rsidRPr="00287BB7">
              <w:rPr>
                <w:rFonts w:eastAsia="SimSun"/>
                <w:i/>
                <w:iCs/>
                <w:sz w:val="20"/>
                <w:szCs w:val="20"/>
                <w:vertAlign w:val="subscript"/>
              </w:rPr>
              <w:t xml:space="preserve"> q, r</w:t>
            </w:r>
          </w:p>
        </w:tc>
        <w:tc>
          <w:tcPr>
            <w:tcW w:w="730" w:type="pct"/>
          </w:tcPr>
          <w:p w14:paraId="189D2761" w14:textId="77777777" w:rsidR="00287BB7" w:rsidRPr="00287BB7" w:rsidRDefault="00287BB7" w:rsidP="00287BB7">
            <w:pPr>
              <w:spacing w:after="60"/>
              <w:rPr>
                <w:rFonts w:eastAsia="SimSun"/>
                <w:iCs/>
                <w:sz w:val="20"/>
                <w:szCs w:val="20"/>
              </w:rPr>
            </w:pPr>
            <w:r w:rsidRPr="00287BB7">
              <w:rPr>
                <w:rFonts w:eastAsia="SimSun"/>
                <w:iCs/>
                <w:sz w:val="20"/>
                <w:szCs w:val="20"/>
              </w:rPr>
              <w:t>none</w:t>
            </w:r>
          </w:p>
        </w:tc>
        <w:tc>
          <w:tcPr>
            <w:tcW w:w="3609" w:type="pct"/>
          </w:tcPr>
          <w:p w14:paraId="5FFC7593" w14:textId="77777777" w:rsidR="00287BB7" w:rsidRPr="00287BB7" w:rsidRDefault="00287BB7" w:rsidP="00287BB7">
            <w:pPr>
              <w:spacing w:after="60"/>
              <w:rPr>
                <w:rFonts w:eastAsia="SimSun"/>
                <w:iCs/>
                <w:sz w:val="20"/>
                <w:szCs w:val="20"/>
              </w:rPr>
            </w:pPr>
            <w:r w:rsidRPr="00287BB7">
              <w:rPr>
                <w:rFonts w:eastAsia="SimSun"/>
                <w:i/>
                <w:iCs/>
                <w:sz w:val="20"/>
                <w:szCs w:val="20"/>
              </w:rPr>
              <w:t>Percent of Natural Gas to Operate Above LSL</w:t>
            </w:r>
            <w:r w:rsidRPr="00287BB7">
              <w:rPr>
                <w:rFonts w:eastAsia="SimSun"/>
                <w:iCs/>
                <w:sz w:val="20"/>
                <w:szCs w:val="20"/>
              </w:rPr>
              <w:t xml:space="preserve">—The percentage of natural gas used by Resource </w:t>
            </w:r>
            <w:r w:rsidRPr="00287BB7">
              <w:rPr>
                <w:rFonts w:eastAsia="SimSun"/>
                <w:i/>
                <w:iCs/>
                <w:sz w:val="20"/>
                <w:szCs w:val="20"/>
              </w:rPr>
              <w:t xml:space="preserve">r </w:t>
            </w:r>
            <w:r w:rsidRPr="00287BB7">
              <w:rPr>
                <w:rFonts w:eastAsia="SimSun"/>
                <w:iCs/>
                <w:sz w:val="20"/>
                <w:szCs w:val="20"/>
              </w:rPr>
              <w:t xml:space="preserve">to operate above LSL, as approved in the verifiable cost process.  Where for a Combined Cycle Train, the Resource </w:t>
            </w:r>
            <w:r w:rsidRPr="00287BB7">
              <w:rPr>
                <w:rFonts w:eastAsia="SimSun"/>
                <w:i/>
                <w:sz w:val="20"/>
                <w:szCs w:val="20"/>
              </w:rPr>
              <w:t>r</w:t>
            </w:r>
            <w:r w:rsidRPr="00287BB7">
              <w:rPr>
                <w:rFonts w:eastAsia="SimSun"/>
                <w:iCs/>
                <w:sz w:val="20"/>
                <w:szCs w:val="20"/>
              </w:rPr>
              <w:t xml:space="preserve"> is a Combined Cycle Generation Resource within the Combined Cycle Train.</w:t>
            </w:r>
          </w:p>
        </w:tc>
      </w:tr>
      <w:tr w:rsidR="00287BB7" w:rsidRPr="00287BB7" w14:paraId="3A078AE5" w14:textId="77777777">
        <w:trPr>
          <w:cantSplit/>
        </w:trPr>
        <w:tc>
          <w:tcPr>
            <w:tcW w:w="660" w:type="pct"/>
          </w:tcPr>
          <w:p w14:paraId="30FF9C55" w14:textId="77777777" w:rsidR="00287BB7" w:rsidRPr="00287BB7" w:rsidRDefault="00287BB7" w:rsidP="00287BB7">
            <w:pPr>
              <w:spacing w:after="60"/>
              <w:rPr>
                <w:rFonts w:eastAsia="SimSun"/>
                <w:iCs/>
                <w:sz w:val="20"/>
                <w:szCs w:val="20"/>
              </w:rPr>
            </w:pPr>
            <w:r w:rsidRPr="00287BB7">
              <w:rPr>
                <w:rFonts w:eastAsia="SimSun"/>
                <w:iCs/>
                <w:sz w:val="20"/>
                <w:szCs w:val="20"/>
              </w:rPr>
              <w:t>OILPEROL</w:t>
            </w:r>
            <w:r w:rsidRPr="00287BB7">
              <w:rPr>
                <w:rFonts w:eastAsia="SimSun"/>
                <w:i/>
                <w:iCs/>
                <w:sz w:val="20"/>
                <w:szCs w:val="20"/>
                <w:vertAlign w:val="subscript"/>
              </w:rPr>
              <w:t xml:space="preserve"> q, r</w:t>
            </w:r>
          </w:p>
        </w:tc>
        <w:tc>
          <w:tcPr>
            <w:tcW w:w="730" w:type="pct"/>
          </w:tcPr>
          <w:p w14:paraId="591D2FD6" w14:textId="77777777" w:rsidR="00287BB7" w:rsidRPr="00287BB7" w:rsidRDefault="00287BB7" w:rsidP="00287BB7">
            <w:pPr>
              <w:spacing w:after="60"/>
              <w:rPr>
                <w:rFonts w:eastAsia="SimSun"/>
                <w:iCs/>
                <w:sz w:val="20"/>
                <w:szCs w:val="20"/>
              </w:rPr>
            </w:pPr>
            <w:r w:rsidRPr="00287BB7">
              <w:rPr>
                <w:rFonts w:eastAsia="SimSun"/>
                <w:iCs/>
                <w:sz w:val="20"/>
                <w:szCs w:val="20"/>
              </w:rPr>
              <w:t>none</w:t>
            </w:r>
          </w:p>
        </w:tc>
        <w:tc>
          <w:tcPr>
            <w:tcW w:w="3609" w:type="pct"/>
          </w:tcPr>
          <w:p w14:paraId="4FC0FF1B" w14:textId="77777777" w:rsidR="00287BB7" w:rsidRPr="00287BB7" w:rsidRDefault="00287BB7" w:rsidP="00287BB7">
            <w:pPr>
              <w:spacing w:after="60"/>
              <w:rPr>
                <w:rFonts w:eastAsia="SimSun"/>
                <w:i/>
                <w:iCs/>
                <w:sz w:val="20"/>
                <w:szCs w:val="20"/>
              </w:rPr>
            </w:pPr>
            <w:r w:rsidRPr="00287BB7">
              <w:rPr>
                <w:rFonts w:eastAsia="SimSun"/>
                <w:i/>
                <w:iCs/>
                <w:sz w:val="20"/>
                <w:szCs w:val="20"/>
              </w:rPr>
              <w:t>Percent of Oil to Operate Above LSL</w:t>
            </w:r>
            <w:r w:rsidRPr="00287BB7">
              <w:rPr>
                <w:rFonts w:eastAsia="SimSun"/>
                <w:iCs/>
                <w:sz w:val="20"/>
                <w:szCs w:val="20"/>
              </w:rPr>
              <w:t xml:space="preserve">—The percentage of fuel oil used by Resource </w:t>
            </w:r>
            <w:r w:rsidRPr="00287BB7">
              <w:rPr>
                <w:rFonts w:eastAsia="SimSun"/>
                <w:i/>
                <w:iCs/>
                <w:sz w:val="20"/>
                <w:szCs w:val="20"/>
              </w:rPr>
              <w:t xml:space="preserve">r </w:t>
            </w:r>
            <w:r w:rsidRPr="00287BB7">
              <w:rPr>
                <w:rFonts w:eastAsia="SimSun"/>
                <w:iCs/>
                <w:sz w:val="20"/>
                <w:szCs w:val="20"/>
              </w:rPr>
              <w:t xml:space="preserve">to operate above LSL, as approved in the verifiable cost process. Where for a Combined Cycle Train, the Resource </w:t>
            </w:r>
            <w:r w:rsidRPr="00287BB7">
              <w:rPr>
                <w:rFonts w:eastAsia="SimSun"/>
                <w:i/>
                <w:sz w:val="20"/>
                <w:szCs w:val="20"/>
              </w:rPr>
              <w:t>r</w:t>
            </w:r>
            <w:r w:rsidRPr="00287BB7">
              <w:rPr>
                <w:rFonts w:eastAsia="SimSun"/>
                <w:iCs/>
                <w:sz w:val="20"/>
                <w:szCs w:val="20"/>
              </w:rPr>
              <w:t xml:space="preserve"> is a Combined Cycle Generation Resource within the Combined Cycle Train.</w:t>
            </w:r>
          </w:p>
        </w:tc>
      </w:tr>
      <w:tr w:rsidR="00287BB7" w:rsidRPr="00287BB7" w14:paraId="470EE54B" w14:textId="77777777">
        <w:trPr>
          <w:cantSplit/>
        </w:trPr>
        <w:tc>
          <w:tcPr>
            <w:tcW w:w="660" w:type="pct"/>
          </w:tcPr>
          <w:p w14:paraId="4E685619" w14:textId="77777777" w:rsidR="00287BB7" w:rsidRPr="00287BB7" w:rsidRDefault="00287BB7" w:rsidP="00287BB7">
            <w:pPr>
              <w:spacing w:after="60"/>
              <w:rPr>
                <w:rFonts w:eastAsia="SimSun"/>
                <w:iCs/>
                <w:sz w:val="20"/>
                <w:szCs w:val="20"/>
              </w:rPr>
            </w:pPr>
            <w:r w:rsidRPr="00287BB7">
              <w:rPr>
                <w:rFonts w:eastAsia="SimSun"/>
                <w:iCs/>
                <w:sz w:val="20"/>
                <w:szCs w:val="20"/>
              </w:rPr>
              <w:t>SFPEROL</w:t>
            </w:r>
            <w:r w:rsidRPr="00287BB7">
              <w:rPr>
                <w:rFonts w:eastAsia="SimSun"/>
                <w:i/>
                <w:iCs/>
                <w:sz w:val="20"/>
                <w:szCs w:val="20"/>
                <w:vertAlign w:val="subscript"/>
              </w:rPr>
              <w:t xml:space="preserve"> q, r</w:t>
            </w:r>
          </w:p>
        </w:tc>
        <w:tc>
          <w:tcPr>
            <w:tcW w:w="730" w:type="pct"/>
          </w:tcPr>
          <w:p w14:paraId="13BBCDEF" w14:textId="77777777" w:rsidR="00287BB7" w:rsidRPr="00287BB7" w:rsidRDefault="00287BB7" w:rsidP="00287BB7">
            <w:pPr>
              <w:spacing w:after="60"/>
              <w:rPr>
                <w:rFonts w:eastAsia="SimSun"/>
                <w:iCs/>
                <w:sz w:val="20"/>
                <w:szCs w:val="20"/>
              </w:rPr>
            </w:pPr>
            <w:r w:rsidRPr="00287BB7">
              <w:rPr>
                <w:rFonts w:eastAsia="SimSun"/>
                <w:iCs/>
                <w:sz w:val="20"/>
                <w:szCs w:val="20"/>
              </w:rPr>
              <w:t>none</w:t>
            </w:r>
          </w:p>
        </w:tc>
        <w:tc>
          <w:tcPr>
            <w:tcW w:w="3609" w:type="pct"/>
          </w:tcPr>
          <w:p w14:paraId="26D7FCED" w14:textId="77777777" w:rsidR="00287BB7" w:rsidRPr="00287BB7" w:rsidRDefault="00287BB7" w:rsidP="00287BB7">
            <w:pPr>
              <w:spacing w:after="60"/>
              <w:rPr>
                <w:rFonts w:eastAsia="SimSun"/>
                <w:i/>
                <w:iCs/>
                <w:sz w:val="20"/>
                <w:szCs w:val="20"/>
              </w:rPr>
            </w:pPr>
            <w:r w:rsidRPr="00287BB7">
              <w:rPr>
                <w:rFonts w:eastAsia="SimSun"/>
                <w:i/>
                <w:iCs/>
                <w:sz w:val="20"/>
                <w:szCs w:val="20"/>
              </w:rPr>
              <w:t>Percent of Solid Fuel to Operate Above LSL</w:t>
            </w:r>
            <w:r w:rsidRPr="00287BB7">
              <w:rPr>
                <w:rFonts w:eastAsia="SimSun"/>
                <w:iCs/>
                <w:sz w:val="20"/>
                <w:szCs w:val="20"/>
              </w:rPr>
              <w:t xml:space="preserve">—The percentage of solid fuel used by Resource </w:t>
            </w:r>
            <w:r w:rsidRPr="00287BB7">
              <w:rPr>
                <w:rFonts w:eastAsia="SimSun"/>
                <w:i/>
                <w:iCs/>
                <w:sz w:val="20"/>
                <w:szCs w:val="20"/>
              </w:rPr>
              <w:t xml:space="preserve">r </w:t>
            </w:r>
            <w:r w:rsidRPr="00287BB7">
              <w:rPr>
                <w:rFonts w:eastAsia="SimSun"/>
                <w:iCs/>
                <w:sz w:val="20"/>
                <w:szCs w:val="20"/>
              </w:rPr>
              <w:t xml:space="preserve">to operate above LSL, as approved in the verifiable cost process. Where for a Combined Cycle Train, the Resource </w:t>
            </w:r>
            <w:r w:rsidRPr="00287BB7">
              <w:rPr>
                <w:rFonts w:eastAsia="SimSun"/>
                <w:i/>
                <w:sz w:val="20"/>
                <w:szCs w:val="20"/>
              </w:rPr>
              <w:t>r</w:t>
            </w:r>
            <w:r w:rsidRPr="00287BB7">
              <w:rPr>
                <w:rFonts w:eastAsia="SimSun"/>
                <w:iCs/>
                <w:sz w:val="20"/>
                <w:szCs w:val="20"/>
              </w:rPr>
              <w:t xml:space="preserve"> is a Combined Cycle Generation Resource within the Combined Cycle Train.</w:t>
            </w:r>
          </w:p>
        </w:tc>
      </w:tr>
      <w:tr w:rsidR="00287BB7" w:rsidRPr="00287BB7" w14:paraId="3EACB2C2" w14:textId="77777777">
        <w:trPr>
          <w:cantSplit/>
        </w:trPr>
        <w:tc>
          <w:tcPr>
            <w:tcW w:w="660" w:type="pct"/>
          </w:tcPr>
          <w:p w14:paraId="217F35E1" w14:textId="77777777" w:rsidR="00287BB7" w:rsidRPr="00287BB7" w:rsidRDefault="00287BB7" w:rsidP="00287BB7">
            <w:pPr>
              <w:spacing w:after="60"/>
              <w:rPr>
                <w:rFonts w:eastAsia="SimSun"/>
                <w:iCs/>
                <w:sz w:val="20"/>
                <w:szCs w:val="20"/>
              </w:rPr>
            </w:pPr>
            <w:r w:rsidRPr="00287BB7">
              <w:rPr>
                <w:rFonts w:eastAsia="SimSun"/>
                <w:iCs/>
                <w:sz w:val="20"/>
                <w:szCs w:val="20"/>
              </w:rPr>
              <w:t>FA</w:t>
            </w:r>
            <w:r w:rsidRPr="00287BB7">
              <w:rPr>
                <w:rFonts w:eastAsia="SimSun"/>
                <w:i/>
                <w:iCs/>
                <w:sz w:val="20"/>
                <w:szCs w:val="20"/>
                <w:vertAlign w:val="subscript"/>
              </w:rPr>
              <w:t xml:space="preserve"> q, r</w:t>
            </w:r>
          </w:p>
        </w:tc>
        <w:tc>
          <w:tcPr>
            <w:tcW w:w="730" w:type="pct"/>
          </w:tcPr>
          <w:p w14:paraId="2842C518" w14:textId="77777777" w:rsidR="00287BB7" w:rsidRPr="00287BB7" w:rsidRDefault="00287BB7" w:rsidP="00287BB7">
            <w:pPr>
              <w:spacing w:after="60"/>
              <w:rPr>
                <w:rFonts w:eastAsia="SimSun"/>
                <w:iCs/>
                <w:sz w:val="20"/>
                <w:szCs w:val="20"/>
              </w:rPr>
            </w:pPr>
            <w:r w:rsidRPr="00287BB7">
              <w:rPr>
                <w:rFonts w:eastAsia="SimSun"/>
                <w:iCs/>
                <w:sz w:val="20"/>
                <w:szCs w:val="20"/>
              </w:rPr>
              <w:t>$/MMBtu</w:t>
            </w:r>
          </w:p>
        </w:tc>
        <w:tc>
          <w:tcPr>
            <w:tcW w:w="3609" w:type="pct"/>
          </w:tcPr>
          <w:p w14:paraId="248FE0B8" w14:textId="77777777" w:rsidR="00287BB7" w:rsidRPr="00287BB7" w:rsidRDefault="00287BB7" w:rsidP="00287BB7">
            <w:pPr>
              <w:spacing w:after="60"/>
              <w:rPr>
                <w:rFonts w:eastAsia="SimSun"/>
                <w:i/>
                <w:iCs/>
                <w:sz w:val="20"/>
                <w:szCs w:val="20"/>
              </w:rPr>
            </w:pPr>
            <w:r w:rsidRPr="00287BB7">
              <w:rPr>
                <w:rFonts w:eastAsia="SimSun"/>
                <w:i/>
                <w:iCs/>
                <w:sz w:val="20"/>
                <w:szCs w:val="20"/>
              </w:rPr>
              <w:t>Fuel Adder</w:t>
            </w:r>
            <w:r w:rsidRPr="00287BB7">
              <w:rPr>
                <w:rFonts w:eastAsia="SimSun"/>
                <w:iCs/>
                <w:sz w:val="20"/>
                <w:szCs w:val="20"/>
              </w:rPr>
              <w:t xml:space="preserve">—The fuel adder is the average cost above the index price Resource </w:t>
            </w:r>
            <w:r w:rsidRPr="00287BB7">
              <w:rPr>
                <w:rFonts w:eastAsia="SimSun"/>
                <w:i/>
                <w:iCs/>
                <w:sz w:val="20"/>
                <w:szCs w:val="20"/>
              </w:rPr>
              <w:t xml:space="preserve">r </w:t>
            </w:r>
            <w:r w:rsidRPr="00287BB7">
              <w:rPr>
                <w:rFonts w:eastAsia="SimSun"/>
                <w:iCs/>
                <w:sz w:val="20"/>
                <w:szCs w:val="20"/>
              </w:rPr>
              <w:t xml:space="preserve">has paid to obtain fuel. Where for a Combined Cycle Train, the Resource </w:t>
            </w:r>
            <w:r w:rsidRPr="00287BB7">
              <w:rPr>
                <w:rFonts w:eastAsia="SimSun"/>
                <w:i/>
                <w:iCs/>
                <w:sz w:val="20"/>
                <w:szCs w:val="20"/>
              </w:rPr>
              <w:t xml:space="preserve">r </w:t>
            </w:r>
            <w:r w:rsidRPr="00287BB7">
              <w:rPr>
                <w:rFonts w:eastAsia="SimSun"/>
                <w:iCs/>
                <w:sz w:val="20"/>
                <w:szCs w:val="20"/>
              </w:rPr>
              <w:t>is a Combined Cycle Generation Resource within the Combined Cycle Train. See the Verifiable Cost Manual for additional information.</w:t>
            </w:r>
          </w:p>
        </w:tc>
      </w:tr>
      <w:tr w:rsidR="00287BB7" w:rsidRPr="00287BB7" w14:paraId="31BED3E7" w14:textId="77777777">
        <w:trPr>
          <w:cantSplit/>
        </w:trPr>
        <w:tc>
          <w:tcPr>
            <w:tcW w:w="660" w:type="pct"/>
          </w:tcPr>
          <w:p w14:paraId="025293FF" w14:textId="77777777" w:rsidR="00287BB7" w:rsidRPr="00287BB7" w:rsidRDefault="00287BB7" w:rsidP="00287BB7">
            <w:pPr>
              <w:spacing w:after="60"/>
              <w:rPr>
                <w:rFonts w:eastAsia="SimSun"/>
                <w:iCs/>
                <w:sz w:val="20"/>
                <w:szCs w:val="20"/>
              </w:rPr>
            </w:pPr>
            <w:r w:rsidRPr="00287BB7">
              <w:rPr>
                <w:rFonts w:eastAsia="SimSun"/>
                <w:iCs/>
                <w:sz w:val="20"/>
                <w:szCs w:val="20"/>
              </w:rPr>
              <w:t>OM</w:t>
            </w:r>
            <w:r w:rsidRPr="00287BB7">
              <w:rPr>
                <w:rFonts w:eastAsia="SimSun"/>
                <w:i/>
                <w:iCs/>
                <w:sz w:val="20"/>
                <w:szCs w:val="20"/>
                <w:vertAlign w:val="subscript"/>
              </w:rPr>
              <w:t xml:space="preserve"> q, r</w:t>
            </w:r>
          </w:p>
        </w:tc>
        <w:tc>
          <w:tcPr>
            <w:tcW w:w="730" w:type="pct"/>
          </w:tcPr>
          <w:p w14:paraId="3504571C" w14:textId="77777777" w:rsidR="00287BB7" w:rsidRPr="00287BB7" w:rsidRDefault="00287BB7" w:rsidP="00287BB7">
            <w:pPr>
              <w:spacing w:after="60"/>
              <w:rPr>
                <w:rFonts w:eastAsia="SimSun"/>
                <w:iCs/>
                <w:sz w:val="20"/>
                <w:szCs w:val="20"/>
              </w:rPr>
            </w:pPr>
            <w:r w:rsidRPr="00287BB7">
              <w:rPr>
                <w:rFonts w:eastAsia="SimSun"/>
                <w:iCs/>
                <w:sz w:val="20"/>
                <w:szCs w:val="20"/>
              </w:rPr>
              <w:t>$/MWh</w:t>
            </w:r>
          </w:p>
        </w:tc>
        <w:tc>
          <w:tcPr>
            <w:tcW w:w="3609" w:type="pct"/>
          </w:tcPr>
          <w:p w14:paraId="028E8CDE" w14:textId="77777777" w:rsidR="00287BB7" w:rsidRPr="00287BB7" w:rsidRDefault="00287BB7" w:rsidP="00287BB7">
            <w:pPr>
              <w:spacing w:after="60"/>
              <w:rPr>
                <w:rFonts w:eastAsia="SimSun"/>
                <w:i/>
                <w:iCs/>
                <w:sz w:val="20"/>
                <w:szCs w:val="20"/>
              </w:rPr>
            </w:pPr>
            <w:r w:rsidRPr="00287BB7">
              <w:rPr>
                <w:rFonts w:eastAsia="SimSun"/>
                <w:i/>
                <w:iCs/>
                <w:sz w:val="20"/>
                <w:szCs w:val="20"/>
              </w:rPr>
              <w:t>Variable Operations and Maintenance Cost above LSL</w:t>
            </w:r>
            <w:r w:rsidRPr="00287BB7">
              <w:rPr>
                <w:rFonts w:eastAsia="SimSun"/>
                <w:iCs/>
                <w:sz w:val="20"/>
                <w:szCs w:val="20"/>
              </w:rPr>
              <w:t xml:space="preserve">—The O&amp;M cost for Resource </w:t>
            </w:r>
            <w:r w:rsidRPr="00287BB7">
              <w:rPr>
                <w:rFonts w:eastAsia="SimSun"/>
                <w:i/>
                <w:iCs/>
                <w:sz w:val="20"/>
                <w:szCs w:val="20"/>
              </w:rPr>
              <w:t xml:space="preserve">r </w:t>
            </w:r>
            <w:r w:rsidRPr="00287BB7">
              <w:rPr>
                <w:rFonts w:eastAsia="SimSun"/>
                <w:iCs/>
                <w:sz w:val="20"/>
                <w:szCs w:val="20"/>
              </w:rPr>
              <w:t xml:space="preserve">to operate above LSL, including an adjustment for emissions costs, as approved in the verifiable cost process.  Where for a Combined Cycle Train, the Resource </w:t>
            </w:r>
            <w:r w:rsidRPr="00287BB7">
              <w:rPr>
                <w:rFonts w:eastAsia="SimSun"/>
                <w:i/>
                <w:sz w:val="20"/>
                <w:szCs w:val="20"/>
              </w:rPr>
              <w:t>r</w:t>
            </w:r>
            <w:r w:rsidRPr="00287BB7">
              <w:rPr>
                <w:rFonts w:eastAsia="SimSun"/>
                <w:iCs/>
                <w:sz w:val="20"/>
                <w:szCs w:val="20"/>
              </w:rPr>
              <w:t xml:space="preserve"> is a Combined Cycle Generation Resource within the Combined Cycle Train.  See the Verifiable Cost Manual for additional information.</w:t>
            </w:r>
          </w:p>
        </w:tc>
      </w:tr>
      <w:tr w:rsidR="00287BB7" w:rsidRPr="00287BB7" w14:paraId="201B61C6" w14:textId="77777777">
        <w:trPr>
          <w:cantSplit/>
        </w:trPr>
        <w:tc>
          <w:tcPr>
            <w:tcW w:w="660" w:type="pct"/>
          </w:tcPr>
          <w:p w14:paraId="00D401B1" w14:textId="77777777" w:rsidR="00287BB7" w:rsidRPr="00287BB7" w:rsidRDefault="00287BB7" w:rsidP="00287BB7">
            <w:pPr>
              <w:spacing w:after="60"/>
              <w:rPr>
                <w:rFonts w:eastAsia="SimSun"/>
                <w:iCs/>
                <w:sz w:val="20"/>
                <w:szCs w:val="20"/>
              </w:rPr>
            </w:pPr>
            <w:r w:rsidRPr="00287BB7">
              <w:rPr>
                <w:rFonts w:eastAsia="SimSun"/>
                <w:iCs/>
                <w:sz w:val="20"/>
                <w:szCs w:val="20"/>
              </w:rPr>
              <w:t xml:space="preserve">WAFP </w:t>
            </w:r>
            <w:r w:rsidRPr="00287BB7">
              <w:rPr>
                <w:rFonts w:eastAsia="SimSun"/>
                <w:i/>
                <w:iCs/>
                <w:sz w:val="20"/>
                <w:szCs w:val="20"/>
                <w:vertAlign w:val="subscript"/>
              </w:rPr>
              <w:t>q, r, h</w:t>
            </w:r>
          </w:p>
        </w:tc>
        <w:tc>
          <w:tcPr>
            <w:tcW w:w="730" w:type="pct"/>
          </w:tcPr>
          <w:p w14:paraId="60519354" w14:textId="77777777" w:rsidR="00287BB7" w:rsidRPr="00287BB7" w:rsidRDefault="00287BB7" w:rsidP="00287BB7">
            <w:pPr>
              <w:spacing w:after="60"/>
              <w:rPr>
                <w:rFonts w:eastAsia="SimSun"/>
                <w:iCs/>
                <w:sz w:val="20"/>
                <w:szCs w:val="20"/>
              </w:rPr>
            </w:pPr>
            <w:r w:rsidRPr="00287BB7">
              <w:rPr>
                <w:rFonts w:eastAsia="SimSun"/>
                <w:iCs/>
                <w:sz w:val="20"/>
                <w:szCs w:val="20"/>
              </w:rPr>
              <w:t>$/MMBtu</w:t>
            </w:r>
          </w:p>
        </w:tc>
        <w:tc>
          <w:tcPr>
            <w:tcW w:w="3609" w:type="pct"/>
          </w:tcPr>
          <w:p w14:paraId="6C1C98B6" w14:textId="4891B4EF" w:rsidR="00287BB7" w:rsidRPr="00B97073" w:rsidRDefault="004F3E6C" w:rsidP="00287BB7">
            <w:pPr>
              <w:spacing w:after="60"/>
              <w:rPr>
                <w:rFonts w:eastAsia="SimSun"/>
                <w:iCs/>
                <w:sz w:val="20"/>
                <w:szCs w:val="20"/>
              </w:rPr>
            </w:pPr>
            <w:r w:rsidRPr="00287BB7">
              <w:rPr>
                <w:rFonts w:eastAsia="SimSun"/>
                <w:i/>
                <w:iCs/>
                <w:sz w:val="20"/>
                <w:szCs w:val="20"/>
              </w:rPr>
              <w:t>Weighted Average Fuel Price</w:t>
            </w:r>
            <w:r w:rsidRPr="00287BB7">
              <w:rPr>
                <w:rFonts w:eastAsia="SimSun"/>
                <w:iCs/>
                <w:sz w:val="20"/>
                <w:szCs w:val="20"/>
              </w:rPr>
              <w:t>—The volume-weighted average intraday, same-day and spot price of fuel submitted to ERCOT during the Adjustment Period for a specific Resource and specific hour within the Operating Day, as described in paragraph (1)(d) below.</w:t>
            </w:r>
            <w:r w:rsidR="00287BB7" w:rsidRPr="00287BB7">
              <w:rPr>
                <w:rFonts w:eastAsia="SimSun"/>
                <w:iCs/>
                <w:sz w:val="20"/>
                <w:szCs w:val="20"/>
              </w:rPr>
              <w:t xml:space="preserve"> </w:t>
            </w:r>
          </w:p>
        </w:tc>
      </w:tr>
      <w:tr w:rsidR="00287BB7" w:rsidRPr="00287BB7" w14:paraId="33118676" w14:textId="77777777">
        <w:trPr>
          <w:cantSplit/>
        </w:trPr>
        <w:tc>
          <w:tcPr>
            <w:tcW w:w="660" w:type="pct"/>
          </w:tcPr>
          <w:p w14:paraId="5582B2E2" w14:textId="77777777" w:rsidR="00287BB7" w:rsidRPr="00287BB7" w:rsidRDefault="00287BB7" w:rsidP="00287BB7">
            <w:pPr>
              <w:spacing w:after="60"/>
              <w:rPr>
                <w:rFonts w:eastAsia="SimSun"/>
                <w:i/>
                <w:iCs/>
                <w:sz w:val="20"/>
                <w:szCs w:val="20"/>
              </w:rPr>
            </w:pPr>
            <w:r w:rsidRPr="00287BB7">
              <w:rPr>
                <w:rFonts w:eastAsia="SimSun"/>
                <w:i/>
                <w:iCs/>
                <w:sz w:val="20"/>
                <w:szCs w:val="20"/>
              </w:rPr>
              <w:t>q</w:t>
            </w:r>
          </w:p>
        </w:tc>
        <w:tc>
          <w:tcPr>
            <w:tcW w:w="730" w:type="pct"/>
          </w:tcPr>
          <w:p w14:paraId="12156CA9" w14:textId="77777777" w:rsidR="00287BB7" w:rsidRPr="00287BB7" w:rsidRDefault="00287BB7" w:rsidP="00287BB7">
            <w:pPr>
              <w:spacing w:after="60"/>
              <w:rPr>
                <w:rFonts w:eastAsia="SimSun"/>
                <w:iCs/>
                <w:sz w:val="20"/>
                <w:szCs w:val="20"/>
              </w:rPr>
            </w:pPr>
            <w:r w:rsidRPr="00287BB7">
              <w:rPr>
                <w:rFonts w:eastAsia="SimSun"/>
                <w:iCs/>
                <w:sz w:val="20"/>
                <w:szCs w:val="20"/>
              </w:rPr>
              <w:t>none</w:t>
            </w:r>
          </w:p>
        </w:tc>
        <w:tc>
          <w:tcPr>
            <w:tcW w:w="3609" w:type="pct"/>
          </w:tcPr>
          <w:p w14:paraId="5AF639BA" w14:textId="77777777" w:rsidR="00287BB7" w:rsidRPr="00287BB7" w:rsidRDefault="00287BB7" w:rsidP="00287BB7">
            <w:pPr>
              <w:spacing w:after="60"/>
              <w:rPr>
                <w:rFonts w:eastAsia="SimSun"/>
                <w:iCs/>
                <w:sz w:val="20"/>
                <w:szCs w:val="20"/>
              </w:rPr>
            </w:pPr>
            <w:r w:rsidRPr="00287BB7">
              <w:rPr>
                <w:rFonts w:eastAsia="SimSun"/>
                <w:iCs/>
                <w:sz w:val="20"/>
                <w:szCs w:val="20"/>
              </w:rPr>
              <w:t>A QSE.</w:t>
            </w:r>
          </w:p>
        </w:tc>
      </w:tr>
      <w:tr w:rsidR="00287BB7" w:rsidRPr="00287BB7" w14:paraId="7E49BEDE" w14:textId="77777777">
        <w:trPr>
          <w:cantSplit/>
        </w:trPr>
        <w:tc>
          <w:tcPr>
            <w:tcW w:w="660" w:type="pct"/>
          </w:tcPr>
          <w:p w14:paraId="42603A4E" w14:textId="77777777" w:rsidR="00287BB7" w:rsidRPr="00287BB7" w:rsidRDefault="00287BB7" w:rsidP="00287BB7">
            <w:pPr>
              <w:spacing w:after="60"/>
              <w:rPr>
                <w:rFonts w:eastAsia="SimSun"/>
                <w:i/>
                <w:iCs/>
                <w:sz w:val="20"/>
                <w:szCs w:val="20"/>
              </w:rPr>
            </w:pPr>
            <w:r w:rsidRPr="00287BB7">
              <w:rPr>
                <w:rFonts w:eastAsia="SimSun"/>
                <w:i/>
                <w:iCs/>
                <w:sz w:val="20"/>
                <w:szCs w:val="20"/>
              </w:rPr>
              <w:t>r</w:t>
            </w:r>
          </w:p>
        </w:tc>
        <w:tc>
          <w:tcPr>
            <w:tcW w:w="730" w:type="pct"/>
          </w:tcPr>
          <w:p w14:paraId="00A98939" w14:textId="77777777" w:rsidR="00287BB7" w:rsidRPr="00287BB7" w:rsidRDefault="00287BB7" w:rsidP="00287BB7">
            <w:pPr>
              <w:spacing w:after="60"/>
              <w:rPr>
                <w:rFonts w:eastAsia="SimSun"/>
                <w:iCs/>
                <w:sz w:val="20"/>
                <w:szCs w:val="20"/>
              </w:rPr>
            </w:pPr>
            <w:r w:rsidRPr="00287BB7">
              <w:rPr>
                <w:rFonts w:eastAsia="SimSun"/>
                <w:iCs/>
                <w:sz w:val="20"/>
                <w:szCs w:val="20"/>
              </w:rPr>
              <w:t>none</w:t>
            </w:r>
          </w:p>
        </w:tc>
        <w:tc>
          <w:tcPr>
            <w:tcW w:w="3609" w:type="pct"/>
          </w:tcPr>
          <w:p w14:paraId="0301FCBE" w14:textId="77777777" w:rsidR="00287BB7" w:rsidRPr="00287BB7" w:rsidRDefault="00287BB7" w:rsidP="00287BB7">
            <w:pPr>
              <w:spacing w:after="60"/>
              <w:rPr>
                <w:rFonts w:eastAsia="SimSun"/>
                <w:iCs/>
                <w:sz w:val="20"/>
                <w:szCs w:val="20"/>
              </w:rPr>
            </w:pPr>
            <w:r w:rsidRPr="00287BB7">
              <w:rPr>
                <w:rFonts w:eastAsia="SimSun"/>
                <w:iCs/>
                <w:sz w:val="20"/>
                <w:szCs w:val="20"/>
              </w:rPr>
              <w:t>A Generation Resource.</w:t>
            </w:r>
          </w:p>
        </w:tc>
      </w:tr>
      <w:tr w:rsidR="00287BB7" w:rsidRPr="00287BB7" w14:paraId="1A1E2112" w14:textId="77777777">
        <w:trPr>
          <w:cantSplit/>
        </w:trPr>
        <w:tc>
          <w:tcPr>
            <w:tcW w:w="660" w:type="pct"/>
          </w:tcPr>
          <w:p w14:paraId="6E2C38AD" w14:textId="77777777" w:rsidR="00287BB7" w:rsidRPr="00287BB7" w:rsidRDefault="00287BB7" w:rsidP="00287BB7">
            <w:pPr>
              <w:spacing w:after="60"/>
              <w:rPr>
                <w:rFonts w:eastAsia="SimSun"/>
                <w:i/>
                <w:iCs/>
                <w:sz w:val="20"/>
                <w:szCs w:val="20"/>
              </w:rPr>
            </w:pPr>
            <w:r w:rsidRPr="00287BB7">
              <w:rPr>
                <w:rFonts w:eastAsia="SimSun"/>
                <w:i/>
                <w:iCs/>
                <w:sz w:val="20"/>
                <w:szCs w:val="20"/>
              </w:rPr>
              <w:t>h</w:t>
            </w:r>
          </w:p>
        </w:tc>
        <w:tc>
          <w:tcPr>
            <w:tcW w:w="730" w:type="pct"/>
          </w:tcPr>
          <w:p w14:paraId="31873744" w14:textId="77777777" w:rsidR="00287BB7" w:rsidRPr="00287BB7" w:rsidRDefault="00287BB7" w:rsidP="00287BB7">
            <w:pPr>
              <w:spacing w:after="60"/>
              <w:rPr>
                <w:rFonts w:eastAsia="SimSun"/>
                <w:iCs/>
                <w:sz w:val="20"/>
                <w:szCs w:val="20"/>
              </w:rPr>
            </w:pPr>
            <w:r w:rsidRPr="00287BB7">
              <w:rPr>
                <w:rFonts w:eastAsia="SimSun"/>
                <w:iCs/>
                <w:sz w:val="20"/>
                <w:szCs w:val="20"/>
              </w:rPr>
              <w:t>none</w:t>
            </w:r>
          </w:p>
        </w:tc>
        <w:tc>
          <w:tcPr>
            <w:tcW w:w="3609" w:type="pct"/>
          </w:tcPr>
          <w:p w14:paraId="2B5FED44" w14:textId="77777777" w:rsidR="00287BB7" w:rsidRPr="00287BB7" w:rsidRDefault="00287BB7" w:rsidP="00287BB7">
            <w:pPr>
              <w:spacing w:after="60"/>
              <w:rPr>
                <w:rFonts w:eastAsia="SimSun"/>
                <w:iCs/>
                <w:sz w:val="20"/>
                <w:szCs w:val="20"/>
              </w:rPr>
            </w:pPr>
            <w:r w:rsidRPr="00287BB7">
              <w:rPr>
                <w:rFonts w:eastAsia="SimSun"/>
                <w:iCs/>
                <w:sz w:val="20"/>
                <w:szCs w:val="20"/>
              </w:rPr>
              <w:t xml:space="preserve">The Operating Hour. </w:t>
            </w:r>
          </w:p>
        </w:tc>
      </w:tr>
    </w:tbl>
    <w:p w14:paraId="10E78170" w14:textId="77777777" w:rsidR="00287BB7" w:rsidRPr="00287BB7" w:rsidRDefault="00287BB7" w:rsidP="00287BB7">
      <w:pPr>
        <w:spacing w:before="240" w:after="240"/>
        <w:ind w:left="1440" w:hanging="720"/>
        <w:rPr>
          <w:rFonts w:eastAsia="SimSun"/>
          <w:iCs/>
        </w:rPr>
      </w:pPr>
      <w:r w:rsidRPr="00287BB7">
        <w:rPr>
          <w:rFonts w:eastAsia="SimSun"/>
        </w:rPr>
        <w:t>(a)</w:t>
      </w:r>
      <w:r w:rsidRPr="00287BB7">
        <w:rPr>
          <w:rFonts w:eastAsia="SimSun"/>
        </w:rPr>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87BB7" w:rsidRPr="00287BB7" w14:paraId="77607D00" w14:textId="77777777">
        <w:trPr>
          <w:trHeight w:val="386"/>
        </w:trPr>
        <w:tc>
          <w:tcPr>
            <w:tcW w:w="9350" w:type="dxa"/>
            <w:shd w:val="pct12" w:color="auto" w:fill="auto"/>
          </w:tcPr>
          <w:p w14:paraId="1C5D6D9F" w14:textId="77777777" w:rsidR="00287BB7" w:rsidRPr="00287BB7" w:rsidRDefault="00287BB7" w:rsidP="00287BB7">
            <w:pPr>
              <w:spacing w:before="120" w:after="240"/>
              <w:rPr>
                <w:rFonts w:eastAsia="SimSun"/>
                <w:b/>
                <w:i/>
                <w:iCs/>
              </w:rPr>
            </w:pPr>
            <w:r w:rsidRPr="00287BB7">
              <w:rPr>
                <w:rFonts w:eastAsia="SimSun"/>
                <w:b/>
                <w:i/>
                <w:iCs/>
              </w:rPr>
              <w:t>[NPRR1008 and NPRR1014:  Replace applicable portions of paragraph (a) above with the following upon system implementation of the Real-Time Co-Optimization (RTC) project for NPRR1008; or upon system implementation for NPRR1014:]</w:t>
            </w:r>
          </w:p>
          <w:p w14:paraId="47432EA0" w14:textId="77777777" w:rsidR="00287BB7" w:rsidRPr="00287BB7" w:rsidRDefault="00287BB7" w:rsidP="00287BB7">
            <w:pPr>
              <w:spacing w:before="240" w:after="240"/>
              <w:ind w:left="1440" w:hanging="720"/>
              <w:rPr>
                <w:rFonts w:eastAsia="SimSun"/>
                <w:iCs/>
              </w:rPr>
            </w:pPr>
            <w:r w:rsidRPr="00287BB7">
              <w:rPr>
                <w:rFonts w:eastAsia="SimSun"/>
              </w:rPr>
              <w:t>(a)</w:t>
            </w:r>
            <w:r w:rsidRPr="00287BB7">
              <w:rPr>
                <w:rFonts w:eastAsia="SimSun"/>
              </w:rPr>
              <w:tab/>
              <w:t xml:space="preserve">For a Resource contracted by ERCOT under paragraph (4) of Section 6.5.1.1, ERCOT Control Area Authority, ERCOT shall increase the O&amp;M cost such </w:t>
            </w:r>
            <w:r w:rsidRPr="00287BB7">
              <w:rPr>
                <w:rFonts w:eastAsia="SimSun"/>
              </w:rPr>
              <w:lastRenderedPageBreak/>
              <w:t xml:space="preserve">that every point on the MOC curve is greater than the </w:t>
            </w:r>
            <w:r w:rsidRPr="00287BB7">
              <w:rPr>
                <w:rFonts w:eastAsia="SimSun"/>
                <w:szCs w:val="20"/>
              </w:rPr>
              <w:t>effective Value of Lost Load (VOLL)</w:t>
            </w:r>
            <w:r w:rsidRPr="00287BB7">
              <w:rPr>
                <w:rFonts w:eastAsia="SimSun"/>
              </w:rPr>
              <w:t xml:space="preserve"> in $/MWh.</w:t>
            </w:r>
          </w:p>
        </w:tc>
      </w:tr>
    </w:tbl>
    <w:p w14:paraId="4BA850C6" w14:textId="77777777" w:rsidR="00287BB7" w:rsidRPr="00287BB7" w:rsidRDefault="00287BB7" w:rsidP="00287BB7">
      <w:pPr>
        <w:spacing w:before="240" w:after="240"/>
        <w:ind w:left="1440" w:hanging="720"/>
        <w:rPr>
          <w:ins w:id="44" w:author="ERCOT" w:date="2024-05-09T11:01:00Z"/>
          <w:rFonts w:eastAsia="SimSun"/>
        </w:rPr>
      </w:pPr>
      <w:r w:rsidRPr="00287BB7">
        <w:rPr>
          <w:rFonts w:eastAsia="SimSun"/>
        </w:rPr>
        <w:lastRenderedPageBreak/>
        <w:t>(b)</w:t>
      </w:r>
      <w:r w:rsidRPr="00287BB7">
        <w:rPr>
          <w:rFonts w:eastAsia="SimSun"/>
        </w:rPr>
        <w:tab/>
        <w:t xml:space="preserve">Notwithstanding the MOC calculation described in paragraph (1) above, the MOC for ESRs </w:t>
      </w:r>
      <w:del w:id="45" w:author="ERCOT" w:date="2024-05-09T11:01:00Z">
        <w:r w:rsidRPr="00287BB7" w:rsidDel="00232DEE">
          <w:rPr>
            <w:rFonts w:eastAsia="SimSun"/>
          </w:rPr>
          <w:delText xml:space="preserve">shall be set at the SWCAP.  </w:delText>
        </w:r>
        <w:r w:rsidRPr="00287BB7" w:rsidDel="00232DEE">
          <w:rPr>
            <w:rFonts w:eastAsia="SimSun"/>
            <w:iCs/>
          </w:rPr>
          <w:delText xml:space="preserve">No later than December 31, 2023, ERCOT </w:delText>
        </w:r>
        <w:r w:rsidRPr="00287BB7" w:rsidDel="00232DEE">
          <w:rPr>
            <w:rFonts w:eastAsia="SimSun"/>
          </w:rPr>
          <w:delText>and</w:delText>
        </w:r>
        <w:r w:rsidRPr="00287BB7" w:rsidDel="00232DEE">
          <w:rPr>
            <w:rFonts w:eastAsia="SimSun"/>
            <w:iCs/>
          </w:rPr>
          <w:delText xml:space="preserve"> stakeholders shall submit a report to TAC that includes a recommendation to continue the existing approach or a proposal to implement an alternative approach to determine the MOC for ESRs</w:delText>
        </w:r>
        <w:r w:rsidRPr="00287BB7" w:rsidDel="00232DEE">
          <w:rPr>
            <w:rFonts w:eastAsia="SimSun"/>
          </w:rPr>
          <w:delText>.</w:delText>
        </w:r>
      </w:del>
      <w:ins w:id="46" w:author="ERCOT" w:date="2024-05-09T11:01:00Z">
        <w:r w:rsidRPr="00287BB7">
          <w:rPr>
            <w:rFonts w:eastAsia="SimSun"/>
          </w:rPr>
          <w:t>is calculated as follows:</w:t>
        </w:r>
      </w:ins>
    </w:p>
    <w:p w14:paraId="132FABCD" w14:textId="77777777" w:rsidR="00287BB7" w:rsidRPr="00287BB7" w:rsidRDefault="00287BB7" w:rsidP="00E80CDF">
      <w:pPr>
        <w:spacing w:after="240"/>
        <w:ind w:left="2160" w:hanging="720"/>
        <w:rPr>
          <w:ins w:id="47" w:author="ERCOT" w:date="2024-05-09T11:02:00Z"/>
          <w:rFonts w:eastAsia="SimSun"/>
        </w:rPr>
      </w:pPr>
      <w:ins w:id="48" w:author="ERCOT" w:date="2024-05-09T11:02:00Z">
        <w:r w:rsidRPr="00287BB7">
          <w:rPr>
            <w:rFonts w:eastAsia="SimSun"/>
          </w:rPr>
          <w:t>(i)</w:t>
        </w:r>
        <w:r w:rsidRPr="00287BB7">
          <w:rPr>
            <w:rFonts w:eastAsia="SimSun"/>
          </w:rPr>
          <w:tab/>
        </w:r>
      </w:ins>
      <w:ins w:id="49" w:author="ERCOT" w:date="2024-05-16T10:05:00Z">
        <w:r w:rsidRPr="00287BB7">
          <w:rPr>
            <w:rFonts w:eastAsia="SimSun"/>
          </w:rPr>
          <w:t>The ESR mitigation process considers all Non-Competitive Constraints as described in Section 3.19, Constraint Competitive</w:t>
        </w:r>
      </w:ins>
      <w:ins w:id="50" w:author="ERCOT" w:date="2024-07-18T12:46:00Z">
        <w:r w:rsidRPr="00287BB7">
          <w:rPr>
            <w:rFonts w:eastAsia="SimSun"/>
          </w:rPr>
          <w:t>ness</w:t>
        </w:r>
      </w:ins>
      <w:ins w:id="51" w:author="ERCOT" w:date="2024-05-16T10:05:00Z">
        <w:r w:rsidRPr="00287BB7">
          <w:rPr>
            <w:rFonts w:eastAsia="SimSun"/>
          </w:rPr>
          <w:t xml:space="preserve"> Tests.  For each ESR that has been flagged for mitigation as part of the SCED </w:t>
        </w:r>
      </w:ins>
      <w:ins w:id="52" w:author="ERCOT" w:date="2024-07-18T12:29:00Z">
        <w:r w:rsidRPr="00287BB7">
          <w:rPr>
            <w:rFonts w:eastAsia="SimSun"/>
          </w:rPr>
          <w:t>Constraint Competitiveness Test (</w:t>
        </w:r>
      </w:ins>
      <w:ins w:id="53" w:author="ERCOT" w:date="2024-05-16T10:05:00Z">
        <w:r w:rsidRPr="00287BB7">
          <w:rPr>
            <w:rFonts w:eastAsia="SimSun"/>
          </w:rPr>
          <w:t>CCT</w:t>
        </w:r>
      </w:ins>
      <w:ins w:id="54" w:author="ERCOT" w:date="2024-07-18T12:29:00Z">
        <w:r w:rsidRPr="00287BB7">
          <w:rPr>
            <w:rFonts w:eastAsia="SimSun"/>
          </w:rPr>
          <w:t>)</w:t>
        </w:r>
      </w:ins>
      <w:ins w:id="55" w:author="ERCOT" w:date="2024-05-16T10:05:00Z">
        <w:r w:rsidRPr="00287BB7">
          <w:rPr>
            <w:rFonts w:eastAsia="SimSun"/>
          </w:rPr>
          <w:t xml:space="preserve"> process, each Non-Competitive Constraint with a </w:t>
        </w:r>
      </w:ins>
      <w:ins w:id="56" w:author="ERCOT" w:date="2024-09-20T11:05:00Z">
        <w:r w:rsidRPr="00287BB7">
          <w:rPr>
            <w:rFonts w:eastAsia="SimSun"/>
          </w:rPr>
          <w:t>negative</w:t>
        </w:r>
      </w:ins>
      <w:ins w:id="57" w:author="ERCOT" w:date="2024-05-16T10:05:00Z">
        <w:r w:rsidRPr="00287BB7">
          <w:rPr>
            <w:rFonts w:eastAsia="SimSun"/>
          </w:rPr>
          <w:t xml:space="preserve"> Shift Factor with a magnitude greater than 0.2 shall be considered.</w:t>
        </w:r>
      </w:ins>
    </w:p>
    <w:p w14:paraId="4E21C120" w14:textId="2406025F" w:rsidR="004E3898" w:rsidRDefault="00287BB7" w:rsidP="0083182D">
      <w:pPr>
        <w:spacing w:after="240"/>
        <w:ind w:left="2160" w:hanging="720"/>
        <w:rPr>
          <w:ins w:id="58" w:author="ERCOT 040225" w:date="2025-02-26T11:10:00Z"/>
          <w:rFonts w:eastAsia="SimSun"/>
        </w:rPr>
      </w:pPr>
      <w:ins w:id="59" w:author="ERCOT" w:date="2024-05-09T11:02:00Z">
        <w:r w:rsidRPr="00287BB7">
          <w:rPr>
            <w:rFonts w:eastAsia="SimSun"/>
          </w:rPr>
          <w:t>(ii)</w:t>
        </w:r>
        <w:r w:rsidRPr="00287BB7">
          <w:rPr>
            <w:rFonts w:eastAsia="SimSun"/>
          </w:rPr>
          <w:tab/>
          <w:t>If no such constraint exists</w:t>
        </w:r>
      </w:ins>
      <w:ins w:id="60" w:author="ERCOT" w:date="2024-05-16T10:04:00Z">
        <w:r w:rsidRPr="00287BB7">
          <w:rPr>
            <w:rFonts w:eastAsia="SimSun"/>
          </w:rPr>
          <w:t xml:space="preserve"> or the ESR has not been flagged for mitigation</w:t>
        </w:r>
      </w:ins>
      <w:ins w:id="61" w:author="ERCOT" w:date="2024-05-09T11:02:00Z">
        <w:r w:rsidRPr="00287BB7">
          <w:rPr>
            <w:rFonts w:eastAsia="SimSun"/>
          </w:rPr>
          <w:t>,</w:t>
        </w:r>
      </w:ins>
      <w:ins w:id="62" w:author="ERCOT 040225" w:date="2025-02-26T08:49:00Z">
        <w:r w:rsidR="00FE750E">
          <w:rPr>
            <w:rFonts w:eastAsia="SimSun"/>
          </w:rPr>
          <w:t xml:space="preserve"> </w:t>
        </w:r>
      </w:ins>
      <w:ins w:id="63" w:author="ERCOT" w:date="2024-05-09T11:02:00Z">
        <w:r w:rsidRPr="00287BB7">
          <w:rPr>
            <w:rFonts w:eastAsia="SimSun"/>
          </w:rPr>
          <w:t>the MOC for the ESR shall be set at the SWCAP.</w:t>
        </w:r>
      </w:ins>
    </w:p>
    <w:p w14:paraId="1692AFDE" w14:textId="60BE09CA" w:rsidR="004E3898" w:rsidRDefault="004E3898" w:rsidP="00E80CDF">
      <w:pPr>
        <w:spacing w:after="240"/>
        <w:ind w:left="2160" w:hanging="720"/>
        <w:rPr>
          <w:ins w:id="64" w:author="ERCOT 040225" w:date="2025-02-26T11:10:00Z"/>
          <w:rFonts w:eastAsia="SimSun"/>
        </w:rPr>
      </w:pPr>
      <w:ins w:id="65" w:author="ERCOT 040225" w:date="2025-02-26T11:10:00Z">
        <w:r>
          <w:rPr>
            <w:rFonts w:eastAsia="SimSun"/>
          </w:rPr>
          <w:t>(iii)</w:t>
        </w:r>
        <w:r>
          <w:rPr>
            <w:rFonts w:eastAsia="SimSun"/>
          </w:rPr>
          <w:tab/>
          <w:t>If an ESR is flagged for consideration but the available stored energy</w:t>
        </w:r>
      </w:ins>
      <w:ins w:id="66" w:author="ERCOT 040225" w:date="2025-02-26T11:13:00Z">
        <w:r w:rsidR="00684D0B">
          <w:rPr>
            <w:rFonts w:eastAsia="SimSun"/>
          </w:rPr>
          <w:t xml:space="preserve"> over the next hour</w:t>
        </w:r>
      </w:ins>
      <w:ins w:id="67" w:author="ERCOT 040225" w:date="2025-02-26T11:10:00Z">
        <w:r>
          <w:rPr>
            <w:rFonts w:eastAsia="SimSun"/>
          </w:rPr>
          <w:t>, as defined below, is less than 25%, the MOC for the ESR shall be set at the SWCAP.  Available stored energy</w:t>
        </w:r>
      </w:ins>
      <w:ins w:id="68" w:author="ERCOT 040225" w:date="2025-02-26T11:13:00Z">
        <w:r w:rsidR="00BB0A50">
          <w:rPr>
            <w:rFonts w:eastAsia="SimSun"/>
          </w:rPr>
          <w:t xml:space="preserve"> for the next hour</w:t>
        </w:r>
      </w:ins>
      <w:ins w:id="69" w:author="ERCOT 040225" w:date="2025-02-26T11:10:00Z">
        <w:r>
          <w:rPr>
            <w:rFonts w:eastAsia="SimSun"/>
          </w:rPr>
          <w:t xml:space="preserve"> is determined using telemetered State of Charge (SOC) </w:t>
        </w:r>
      </w:ins>
      <w:ins w:id="70" w:author="ERCOT 040225" w:date="2025-02-26T11:14:00Z">
        <w:r w:rsidR="001E0F2C">
          <w:rPr>
            <w:rFonts w:eastAsia="SimSun"/>
          </w:rPr>
          <w:t xml:space="preserve">and High Sustained Limit (HSL) </w:t>
        </w:r>
      </w:ins>
      <w:ins w:id="71" w:author="ERCOT 040225" w:date="2025-02-26T11:10:00Z">
        <w:r>
          <w:rPr>
            <w:rFonts w:eastAsia="SimSun"/>
          </w:rPr>
          <w:t xml:space="preserve">information and </w:t>
        </w:r>
      </w:ins>
      <w:ins w:id="72" w:author="ERCOT 040225" w:date="2025-04-02T15:24:00Z" w16du:dateUtc="2025-04-02T20:24:00Z">
        <w:r w:rsidR="00B97073">
          <w:rPr>
            <w:rFonts w:eastAsia="SimSun"/>
          </w:rPr>
          <w:t xml:space="preserve">is </w:t>
        </w:r>
      </w:ins>
      <w:ins w:id="73" w:author="ERCOT 040225" w:date="2025-02-26T11:10:00Z">
        <w:r>
          <w:rPr>
            <w:rFonts w:eastAsia="SimSun"/>
          </w:rPr>
          <w:t>calculated as:</w:t>
        </w:r>
      </w:ins>
    </w:p>
    <w:p w14:paraId="1B8DB294" w14:textId="748297B2" w:rsidR="00FE750E" w:rsidRPr="00287BB7" w:rsidRDefault="004E3898" w:rsidP="0083182D">
      <w:pPr>
        <w:spacing w:before="240" w:after="240"/>
        <w:ind w:left="2100"/>
        <w:rPr>
          <w:ins w:id="74" w:author="ERCOT" w:date="2024-05-09T11:02:00Z"/>
          <w:rFonts w:eastAsia="SimSun"/>
        </w:rPr>
      </w:pPr>
      <w:ins w:id="75" w:author="ERCOT 040225" w:date="2025-02-26T11:10:00Z">
        <w:r>
          <w:rPr>
            <w:rFonts w:eastAsia="SimSun"/>
          </w:rPr>
          <w:t>Available stored energy = ((current SOC</w:t>
        </w:r>
      </w:ins>
      <w:ins w:id="76" w:author="ERCOT 040225" w:date="2025-04-02T15:15:00Z" w16du:dateUtc="2025-04-02T20:15:00Z">
        <w:r w:rsidR="00B97073">
          <w:rPr>
            <w:rFonts w:eastAsia="SimSun"/>
          </w:rPr>
          <w:t xml:space="preserve"> </w:t>
        </w:r>
      </w:ins>
      <w:ins w:id="77" w:author="ERCOT 040225" w:date="2025-02-26T11:10:00Z">
        <w:r>
          <w:rPr>
            <w:rFonts w:eastAsia="SimSun"/>
          </w:rPr>
          <w:t>-</w:t>
        </w:r>
      </w:ins>
      <w:ins w:id="78" w:author="ERCOT 040225" w:date="2025-04-02T15:15:00Z" w16du:dateUtc="2025-04-02T20:15:00Z">
        <w:r w:rsidR="00B97073">
          <w:rPr>
            <w:rFonts w:eastAsia="SimSun"/>
          </w:rPr>
          <w:t xml:space="preserve"> </w:t>
        </w:r>
      </w:ins>
      <w:ins w:id="79" w:author="ERCOT 040225" w:date="2025-02-26T11:10:00Z">
        <w:r>
          <w:rPr>
            <w:rFonts w:eastAsia="SimSun"/>
          </w:rPr>
          <w:t>MinSOC)</w:t>
        </w:r>
      </w:ins>
      <w:ins w:id="80" w:author="ERCOT 040225" w:date="2025-04-02T15:14:00Z" w16du:dateUtc="2025-04-02T20:14:00Z">
        <w:r w:rsidR="00B97073">
          <w:rPr>
            <w:rFonts w:eastAsia="SimSun"/>
          </w:rPr>
          <w:t xml:space="preserve"> </w:t>
        </w:r>
      </w:ins>
      <w:ins w:id="81" w:author="ERCOT 040225" w:date="2025-02-26T11:10:00Z">
        <w:r>
          <w:rPr>
            <w:rFonts w:eastAsia="SimSun"/>
          </w:rPr>
          <w:t>/</w:t>
        </w:r>
      </w:ins>
      <w:ins w:id="82" w:author="ERCOT 040225" w:date="2025-04-02T15:14:00Z" w16du:dateUtc="2025-04-02T20:14:00Z">
        <w:r w:rsidR="00B97073">
          <w:rPr>
            <w:rFonts w:eastAsia="SimSun"/>
          </w:rPr>
          <w:t xml:space="preserve"> </w:t>
        </w:r>
      </w:ins>
      <w:ins w:id="83" w:author="ERCOT 040225" w:date="2025-02-26T11:10:00Z">
        <w:r>
          <w:rPr>
            <w:rFonts w:eastAsia="SimSun"/>
          </w:rPr>
          <w:t>(</w:t>
        </w:r>
      </w:ins>
      <w:ins w:id="84" w:author="ERCOT 040225" w:date="2025-02-26T11:14:00Z">
        <w:r w:rsidR="001E0F2C">
          <w:rPr>
            <w:rFonts w:eastAsia="SimSun"/>
          </w:rPr>
          <w:t>HSL</w:t>
        </w:r>
      </w:ins>
      <w:ins w:id="85" w:author="ERCOT 040225" w:date="2025-04-02T15:14:00Z" w16du:dateUtc="2025-04-02T20:14:00Z">
        <w:r w:rsidR="00B97073">
          <w:rPr>
            <w:rFonts w:eastAsia="SimSun"/>
          </w:rPr>
          <w:t xml:space="preserve"> </w:t>
        </w:r>
      </w:ins>
      <w:ins w:id="86" w:author="ERCOT 040225" w:date="2025-02-26T11:14:00Z">
        <w:r w:rsidR="001E0F2C">
          <w:rPr>
            <w:rFonts w:eastAsia="SimSun"/>
          </w:rPr>
          <w:t>*</w:t>
        </w:r>
      </w:ins>
      <w:ins w:id="87" w:author="ERCOT 040225" w:date="2025-04-02T15:14:00Z" w16du:dateUtc="2025-04-02T20:14:00Z">
        <w:r w:rsidR="00B97073">
          <w:rPr>
            <w:rFonts w:eastAsia="SimSun"/>
          </w:rPr>
          <w:t xml:space="preserve"> </w:t>
        </w:r>
      </w:ins>
      <w:ins w:id="88" w:author="ERCOT 040225" w:date="2025-02-26T11:14:00Z">
        <w:r w:rsidR="001E0F2C">
          <w:rPr>
            <w:rFonts w:eastAsia="SimSun"/>
          </w:rPr>
          <w:t>1 hour</w:t>
        </w:r>
      </w:ins>
      <w:ins w:id="89" w:author="ERCOT 040225" w:date="2025-02-26T11:10:00Z">
        <w:r>
          <w:rPr>
            <w:rFonts w:eastAsia="SimSun"/>
          </w:rPr>
          <w:t>))</w:t>
        </w:r>
      </w:ins>
      <w:ins w:id="90" w:author="ERCOT 040225" w:date="2025-04-02T15:14:00Z" w16du:dateUtc="2025-04-02T20:14:00Z">
        <w:r w:rsidR="00B97073">
          <w:rPr>
            <w:rFonts w:eastAsia="SimSun"/>
          </w:rPr>
          <w:t xml:space="preserve"> </w:t>
        </w:r>
      </w:ins>
      <w:ins w:id="91" w:author="ERCOT 040225" w:date="2025-02-26T11:10:00Z">
        <w:r>
          <w:rPr>
            <w:rFonts w:eastAsia="SimSun"/>
          </w:rPr>
          <w:t>*</w:t>
        </w:r>
      </w:ins>
      <w:ins w:id="92" w:author="ERCOT 040225" w:date="2025-04-02T15:14:00Z" w16du:dateUtc="2025-04-02T20:14:00Z">
        <w:r w:rsidR="00B97073">
          <w:rPr>
            <w:rFonts w:eastAsia="SimSun"/>
          </w:rPr>
          <w:t xml:space="preserve"> </w:t>
        </w:r>
      </w:ins>
      <w:ins w:id="93" w:author="ERCOT 040225" w:date="2025-02-26T11:10:00Z">
        <w:r>
          <w:rPr>
            <w:rFonts w:eastAsia="SimSun"/>
          </w:rPr>
          <w:t>100</w:t>
        </w:r>
      </w:ins>
      <w:ins w:id="94" w:author="ERCOT 040225" w:date="2025-02-26T08:51:00Z">
        <w:r w:rsidR="00FE750E">
          <w:rPr>
            <w:rFonts w:eastAsia="SimSun"/>
          </w:rPr>
          <w:tab/>
        </w:r>
      </w:ins>
    </w:p>
    <w:p w14:paraId="439C3168" w14:textId="4087BC48" w:rsidR="00287BB7" w:rsidRPr="00287BB7" w:rsidRDefault="00287BB7" w:rsidP="00287BB7">
      <w:pPr>
        <w:spacing w:before="240" w:after="240"/>
        <w:ind w:left="2160" w:hanging="720"/>
        <w:rPr>
          <w:rFonts w:eastAsia="SimSun"/>
        </w:rPr>
      </w:pPr>
      <w:ins w:id="95" w:author="ERCOT" w:date="2024-05-09T11:02:00Z">
        <w:r w:rsidRPr="00287BB7">
          <w:rPr>
            <w:rFonts w:eastAsia="SimSun"/>
          </w:rPr>
          <w:t>(</w:t>
        </w:r>
        <w:del w:id="96" w:author="ERCOT 040225" w:date="2025-04-02T15:31:00Z" w16du:dateUtc="2025-04-02T20:31:00Z">
          <w:r w:rsidRPr="00287BB7" w:rsidDel="0083182D">
            <w:rPr>
              <w:rFonts w:eastAsia="SimSun"/>
            </w:rPr>
            <w:delText>iii</w:delText>
          </w:r>
        </w:del>
      </w:ins>
      <w:ins w:id="97" w:author="ERCOT 040225" w:date="2025-04-02T15:31:00Z" w16du:dateUtc="2025-04-02T20:31:00Z">
        <w:r w:rsidR="0083182D">
          <w:rPr>
            <w:rFonts w:eastAsia="SimSun"/>
          </w:rPr>
          <w:t>iv</w:t>
        </w:r>
      </w:ins>
      <w:ins w:id="98" w:author="ERCOT" w:date="2024-05-09T11:02:00Z">
        <w:r w:rsidRPr="00287BB7">
          <w:rPr>
            <w:rFonts w:eastAsia="SimSun"/>
          </w:rPr>
          <w:t>)</w:t>
        </w:r>
        <w:r w:rsidRPr="00287BB7">
          <w:rPr>
            <w:rFonts w:eastAsia="SimSun"/>
          </w:rPr>
          <w:tab/>
          <w:t>Otherwise,</w:t>
        </w:r>
      </w:ins>
      <w:ins w:id="99" w:author="ERCOT 040225" w:date="2025-02-26T10:59:00Z">
        <w:r w:rsidR="00B01FF6">
          <w:rPr>
            <w:rFonts w:eastAsia="SimSun"/>
          </w:rPr>
          <w:t xml:space="preserve"> for each ESR flagged for conside</w:t>
        </w:r>
        <w:r w:rsidR="00597297">
          <w:rPr>
            <w:rFonts w:eastAsia="SimSun"/>
          </w:rPr>
          <w:t>ration that does not meet the cri</w:t>
        </w:r>
      </w:ins>
      <w:ins w:id="100" w:author="ERCOT 040225" w:date="2025-02-26T11:00:00Z">
        <w:r w:rsidR="00597297">
          <w:rPr>
            <w:rFonts w:eastAsia="SimSun"/>
          </w:rPr>
          <w:t>terion above,</w:t>
        </w:r>
      </w:ins>
      <w:ins w:id="101" w:author="ERCOT" w:date="2024-05-09T11:02:00Z">
        <w:r w:rsidRPr="00287BB7">
          <w:rPr>
            <w:rFonts w:eastAsia="SimSun"/>
          </w:rPr>
          <w:t xml:space="preserve"> the constraint contribution shall be calculated by multiplying</w:t>
        </w:r>
      </w:ins>
      <w:ins w:id="102" w:author="ERCOT 040225" w:date="2025-02-26T11:00:00Z">
        <w:r w:rsidR="00597297">
          <w:rPr>
            <w:rFonts w:eastAsia="SimSun"/>
          </w:rPr>
          <w:t xml:space="preserve"> </w:t>
        </w:r>
      </w:ins>
      <w:ins w:id="103" w:author="ERCOT" w:date="2024-05-09T11:02:00Z">
        <w:r w:rsidRPr="00287BB7">
          <w:rPr>
            <w:rFonts w:eastAsia="SimSun"/>
          </w:rPr>
          <w:t>the maximum Shadow Price by the Shift Factor of the ESR for each constraint defined in</w:t>
        </w:r>
      </w:ins>
      <w:ins w:id="104" w:author="ERCOT" w:date="2024-05-16T09:57:00Z">
        <w:r w:rsidRPr="00287BB7">
          <w:rPr>
            <w:rFonts w:eastAsia="SimSun"/>
          </w:rPr>
          <w:t xml:space="preserve"> paragraph</w:t>
        </w:r>
      </w:ins>
      <w:ins w:id="105" w:author="ERCOT" w:date="2024-05-09T11:02:00Z">
        <w:r w:rsidRPr="00287BB7">
          <w:rPr>
            <w:rFonts w:eastAsia="SimSun"/>
          </w:rPr>
          <w:t xml:space="preserve"> (i) above. </w:t>
        </w:r>
      </w:ins>
      <w:ins w:id="106" w:author="ERCOT" w:date="2024-05-09T12:27:00Z">
        <w:r w:rsidRPr="00287BB7">
          <w:rPr>
            <w:rFonts w:eastAsia="SimSun"/>
          </w:rPr>
          <w:t xml:space="preserve"> </w:t>
        </w:r>
      </w:ins>
      <w:ins w:id="107" w:author="ERCOT" w:date="2024-05-09T11:02:00Z">
        <w:r w:rsidRPr="00287BB7">
          <w:rPr>
            <w:rFonts w:eastAsia="SimSun"/>
          </w:rPr>
          <w:t xml:space="preserve">The MOC for the ESR shall be set at the </w:t>
        </w:r>
      </w:ins>
      <w:ins w:id="108" w:author="ERCOT" w:date="2024-07-05T15:25:00Z">
        <w:r w:rsidRPr="00287BB7">
          <w:rPr>
            <w:rFonts w:eastAsia="SimSun"/>
          </w:rPr>
          <w:t>lowest</w:t>
        </w:r>
      </w:ins>
      <w:ins w:id="109" w:author="ERCOT" w:date="2024-05-09T11:02:00Z">
        <w:r w:rsidRPr="00287BB7">
          <w:rPr>
            <w:rFonts w:eastAsia="SimSun"/>
          </w:rPr>
          <w:t xml:space="preserve"> absolute value of these constraint contributions </w:t>
        </w:r>
      </w:ins>
      <w:ins w:id="110" w:author="ERCOT" w:date="2024-07-05T15:25:00Z">
        <w:r w:rsidRPr="00287BB7">
          <w:rPr>
            <w:rFonts w:eastAsia="SimSun"/>
          </w:rPr>
          <w:t xml:space="preserve">plus the </w:t>
        </w:r>
      </w:ins>
      <w:ins w:id="111" w:author="ERCOT" w:date="2024-07-05T15:30:00Z">
        <w:r w:rsidRPr="00287BB7">
          <w:rPr>
            <w:rFonts w:eastAsia="SimSun"/>
          </w:rPr>
          <w:t>System Lambda of the first step in the two-step SCED process described in paragraph (10)(a) of Section 6.5.7.3</w:t>
        </w:r>
      </w:ins>
      <w:ins w:id="112" w:author="ERCOT" w:date="2024-07-09T10:49:00Z">
        <w:r w:rsidRPr="00287BB7">
          <w:rPr>
            <w:rFonts w:eastAsia="SimSun"/>
          </w:rPr>
          <w:t xml:space="preserve"> minus $0.01/MWh</w:t>
        </w:r>
      </w:ins>
      <w:ins w:id="113" w:author="ERCOT" w:date="2024-07-05T15:30:00Z">
        <w:r w:rsidRPr="00287BB7">
          <w:rPr>
            <w:rFonts w:eastAsia="SimSun"/>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87BB7" w:rsidRPr="00287BB7" w14:paraId="0C8315E2" w14:textId="77777777">
        <w:trPr>
          <w:trHeight w:val="386"/>
        </w:trPr>
        <w:tc>
          <w:tcPr>
            <w:tcW w:w="9350" w:type="dxa"/>
            <w:shd w:val="pct12" w:color="auto" w:fill="auto"/>
          </w:tcPr>
          <w:p w14:paraId="5A202C0F" w14:textId="77777777" w:rsidR="00287BB7" w:rsidRPr="00287BB7" w:rsidRDefault="00287BB7" w:rsidP="00287BB7">
            <w:pPr>
              <w:spacing w:before="120" w:after="240"/>
              <w:rPr>
                <w:rFonts w:eastAsia="SimSun"/>
                <w:b/>
                <w:i/>
                <w:iCs/>
              </w:rPr>
            </w:pPr>
            <w:r w:rsidRPr="00287BB7">
              <w:rPr>
                <w:rFonts w:eastAsia="SimSun"/>
                <w:b/>
                <w:i/>
                <w:iCs/>
              </w:rPr>
              <w:t>[NPRR1008 and NPRR1014:  Replace applicable portions of paragraph (b) above with the following upon the system implementation of the Real-Time Co-Optimization (RTC) project for NPRR1008; or upon system implementation for NPRR1014:]</w:t>
            </w:r>
          </w:p>
          <w:p w14:paraId="1F472E04" w14:textId="77777777" w:rsidR="00287BB7" w:rsidRPr="00287BB7" w:rsidRDefault="00287BB7" w:rsidP="00287BB7">
            <w:pPr>
              <w:spacing w:after="240"/>
              <w:ind w:left="1440" w:hanging="720"/>
              <w:rPr>
                <w:ins w:id="114" w:author="ERCOT" w:date="2024-05-09T11:06:00Z"/>
                <w:rFonts w:eastAsia="SimSun"/>
              </w:rPr>
            </w:pPr>
            <w:r w:rsidRPr="00287BB7">
              <w:rPr>
                <w:rFonts w:eastAsia="SimSun"/>
              </w:rPr>
              <w:t>(b)</w:t>
            </w:r>
            <w:r w:rsidRPr="00287BB7">
              <w:rPr>
                <w:rFonts w:eastAsia="SimSun"/>
              </w:rPr>
              <w:tab/>
              <w:t xml:space="preserve">Notwithstanding the MOC calculation described in paragraph (1) above, the MOC for ESRs </w:t>
            </w:r>
            <w:del w:id="115" w:author="ERCOT" w:date="2024-05-09T11:05:00Z">
              <w:r w:rsidRPr="00287BB7" w:rsidDel="001232CF">
                <w:rPr>
                  <w:rFonts w:eastAsia="SimSun"/>
                </w:rPr>
                <w:delText xml:space="preserve">shall be set at the RTSWCAP.  </w:delText>
              </w:r>
              <w:r w:rsidRPr="00287BB7" w:rsidDel="001232CF">
                <w:rPr>
                  <w:rFonts w:eastAsia="SimSun"/>
                  <w:iCs/>
                </w:rPr>
                <w:delText xml:space="preserve">No later than December 31, 2023, ERCOT </w:delText>
              </w:r>
              <w:r w:rsidRPr="00287BB7" w:rsidDel="001232CF">
                <w:rPr>
                  <w:rFonts w:eastAsia="SimSun"/>
                </w:rPr>
                <w:delText>and</w:delText>
              </w:r>
              <w:r w:rsidRPr="00287BB7" w:rsidDel="001232CF">
                <w:rPr>
                  <w:rFonts w:eastAsia="SimSun"/>
                  <w:iCs/>
                </w:rPr>
                <w:delText xml:space="preserve"> stakeholders shall submit a report to TAC that includes a </w:delText>
              </w:r>
              <w:r w:rsidRPr="00287BB7" w:rsidDel="001232CF">
                <w:rPr>
                  <w:rFonts w:eastAsia="SimSun"/>
                  <w:iCs/>
                </w:rPr>
                <w:lastRenderedPageBreak/>
                <w:delText>recommendation to continue the existing approach or a proposal to implement an alternative approach to determine the MOC for ESRs.</w:delText>
              </w:r>
            </w:del>
            <w:ins w:id="116" w:author="ERCOT" w:date="2024-05-09T11:05:00Z">
              <w:r w:rsidRPr="00287BB7">
                <w:rPr>
                  <w:rFonts w:eastAsia="SimSun"/>
                </w:rPr>
                <w:t>is calculated as follows:</w:t>
              </w:r>
            </w:ins>
          </w:p>
          <w:p w14:paraId="08BD1EE1" w14:textId="77777777" w:rsidR="00287BB7" w:rsidRPr="00287BB7" w:rsidRDefault="00287BB7" w:rsidP="00287BB7">
            <w:pPr>
              <w:spacing w:after="240"/>
              <w:ind w:left="2160" w:hanging="720"/>
              <w:rPr>
                <w:ins w:id="117" w:author="ERCOT" w:date="2024-05-09T11:06:00Z"/>
                <w:rFonts w:eastAsia="SimSun"/>
              </w:rPr>
            </w:pPr>
            <w:ins w:id="118" w:author="ERCOT" w:date="2024-05-09T11:06:00Z">
              <w:r w:rsidRPr="00287BB7">
                <w:rPr>
                  <w:rFonts w:eastAsia="SimSun"/>
                </w:rPr>
                <w:t>(i)</w:t>
              </w:r>
            </w:ins>
            <w:ins w:id="119" w:author="ERCOT" w:date="2024-05-09T11:07:00Z">
              <w:r w:rsidRPr="00287BB7">
                <w:rPr>
                  <w:rFonts w:eastAsia="SimSun"/>
                </w:rPr>
                <w:t xml:space="preserve">        </w:t>
              </w:r>
            </w:ins>
            <w:ins w:id="120" w:author="ERCOT" w:date="2024-05-16T10:07:00Z">
              <w:r w:rsidRPr="00287BB7">
                <w:rPr>
                  <w:rFonts w:eastAsia="SimSun"/>
                </w:rPr>
                <w:t>The ESR mitigation process considers all Non-Competitive Constraints as described in Section 3.19, Constraint Competitive</w:t>
              </w:r>
            </w:ins>
            <w:ins w:id="121" w:author="ERCOT" w:date="2024-07-18T12:47:00Z">
              <w:r w:rsidRPr="00287BB7">
                <w:rPr>
                  <w:rFonts w:eastAsia="SimSun"/>
                </w:rPr>
                <w:t>ness</w:t>
              </w:r>
            </w:ins>
            <w:ins w:id="122" w:author="ERCOT" w:date="2024-05-16T10:07:00Z">
              <w:r w:rsidRPr="00287BB7">
                <w:rPr>
                  <w:rFonts w:eastAsia="SimSun"/>
                </w:rPr>
                <w:t xml:space="preserve"> Tests.  For each ESR that has been flagged for mitigation as part of the SCED </w:t>
              </w:r>
            </w:ins>
            <w:ins w:id="123" w:author="ERCOT" w:date="2024-07-18T12:30:00Z">
              <w:r w:rsidRPr="00287BB7">
                <w:rPr>
                  <w:rFonts w:eastAsia="SimSun"/>
                </w:rPr>
                <w:t>Constraint Competitiveness Test (</w:t>
              </w:r>
            </w:ins>
            <w:ins w:id="124" w:author="ERCOT" w:date="2024-05-16T10:07:00Z">
              <w:r w:rsidRPr="00287BB7">
                <w:rPr>
                  <w:rFonts w:eastAsia="SimSun"/>
                </w:rPr>
                <w:t>CCT</w:t>
              </w:r>
            </w:ins>
            <w:ins w:id="125" w:author="ERCOT" w:date="2024-07-18T12:30:00Z">
              <w:r w:rsidRPr="00287BB7">
                <w:rPr>
                  <w:rFonts w:eastAsia="SimSun"/>
                </w:rPr>
                <w:t>)</w:t>
              </w:r>
            </w:ins>
            <w:ins w:id="126" w:author="ERCOT" w:date="2024-05-16T10:07:00Z">
              <w:r w:rsidRPr="00287BB7">
                <w:rPr>
                  <w:rFonts w:eastAsia="SimSun"/>
                </w:rPr>
                <w:t xml:space="preserve"> process, each Non-Competitive Constraint with a </w:t>
              </w:r>
            </w:ins>
            <w:ins w:id="127" w:author="ERCOT" w:date="2024-09-20T11:07:00Z">
              <w:r w:rsidRPr="00287BB7">
                <w:rPr>
                  <w:rFonts w:eastAsia="SimSun"/>
                </w:rPr>
                <w:t>negative</w:t>
              </w:r>
            </w:ins>
            <w:ins w:id="128" w:author="ERCOT" w:date="2024-05-16T10:07:00Z">
              <w:r w:rsidRPr="00287BB7">
                <w:rPr>
                  <w:rFonts w:eastAsia="SimSun"/>
                </w:rPr>
                <w:t xml:space="preserve"> Shift Factor with a magnitude greater than 0.2 shall be considered.</w:t>
              </w:r>
            </w:ins>
          </w:p>
          <w:p w14:paraId="5A5665E5" w14:textId="2FBE6678" w:rsidR="006262A0" w:rsidDel="0076769C" w:rsidRDefault="00287BB7" w:rsidP="006262A0">
            <w:pPr>
              <w:spacing w:after="240"/>
              <w:ind w:left="2160" w:hanging="720"/>
              <w:rPr>
                <w:rFonts w:eastAsia="SimSun"/>
              </w:rPr>
            </w:pPr>
            <w:ins w:id="129" w:author="ERCOT" w:date="2024-05-09T11:06:00Z">
              <w:r w:rsidRPr="00287BB7">
                <w:rPr>
                  <w:rFonts w:eastAsia="SimSun"/>
                </w:rPr>
                <w:t>(ii)</w:t>
              </w:r>
            </w:ins>
            <w:ins w:id="130" w:author="ERCOT" w:date="2024-05-09T11:07:00Z">
              <w:r w:rsidRPr="00287BB7">
                <w:rPr>
                  <w:rFonts w:eastAsia="SimSun"/>
                </w:rPr>
                <w:t xml:space="preserve">       </w:t>
              </w:r>
            </w:ins>
            <w:ins w:id="131" w:author="ERCOT" w:date="2024-05-09T11:06:00Z">
              <w:r w:rsidRPr="00287BB7">
                <w:rPr>
                  <w:rFonts w:eastAsia="SimSun"/>
                </w:rPr>
                <w:t xml:space="preserve">If no such constraint </w:t>
              </w:r>
            </w:ins>
            <w:ins w:id="132" w:author="ERCOT" w:date="2024-05-16T10:07:00Z">
              <w:r w:rsidRPr="00287BB7">
                <w:rPr>
                  <w:rFonts w:eastAsia="SimSun"/>
                </w:rPr>
                <w:t>exists or the ESR has not been flagged for mitigation</w:t>
              </w:r>
            </w:ins>
            <w:ins w:id="133" w:author="ERCOT" w:date="2024-05-09T11:06:00Z">
              <w:r w:rsidRPr="00287BB7">
                <w:rPr>
                  <w:rFonts w:eastAsia="SimSun"/>
                </w:rPr>
                <w:t>, the MOC for the ESR shall be set at the RTSWCAP.</w:t>
              </w:r>
            </w:ins>
          </w:p>
          <w:p w14:paraId="3F73F4F6" w14:textId="0448B6BF" w:rsidR="001E0F2C" w:rsidRDefault="001E0F2C" w:rsidP="008B0793">
            <w:pPr>
              <w:spacing w:after="240"/>
              <w:ind w:left="2160" w:hanging="720"/>
              <w:rPr>
                <w:ins w:id="134" w:author="ERCOT 040225" w:date="2025-02-26T11:15:00Z"/>
                <w:rFonts w:eastAsia="SimSun"/>
              </w:rPr>
            </w:pPr>
            <w:ins w:id="135" w:author="ERCOT 040225" w:date="2025-02-26T11:15:00Z">
              <w:r>
                <w:rPr>
                  <w:rFonts w:eastAsia="SimSun"/>
                </w:rPr>
                <w:t>(iii)</w:t>
              </w:r>
              <w:r>
                <w:rPr>
                  <w:rFonts w:eastAsia="SimSun"/>
                </w:rPr>
                <w:tab/>
                <w:t xml:space="preserve">If an ESR is flagged for consideration but the available stored energy over the next hour, as defined below, is less than 25%, the MOC for the ESR shall be set at the SWCAP.  Available stored energy for the next hour is determined using telemetered State of Charge (SOC) and High Sustained Limit (HSL) information and </w:t>
              </w:r>
            </w:ins>
            <w:ins w:id="136" w:author="ERCOT 040225" w:date="2025-04-02T15:26:00Z" w16du:dateUtc="2025-04-02T20:26:00Z">
              <w:r w:rsidR="0083182D">
                <w:rPr>
                  <w:rFonts w:eastAsia="SimSun"/>
                </w:rPr>
                <w:t xml:space="preserve">is </w:t>
              </w:r>
            </w:ins>
            <w:ins w:id="137" w:author="ERCOT 040225" w:date="2025-02-26T11:15:00Z">
              <w:r>
                <w:rPr>
                  <w:rFonts w:eastAsia="SimSun"/>
                </w:rPr>
                <w:t>calculated as:</w:t>
              </w:r>
            </w:ins>
          </w:p>
          <w:p w14:paraId="2AA41F33" w14:textId="336BA9D2" w:rsidR="0006645D" w:rsidRDefault="001E0F2C" w:rsidP="0083182D">
            <w:pPr>
              <w:spacing w:after="240"/>
              <w:ind w:left="2160"/>
              <w:rPr>
                <w:ins w:id="138" w:author="ERCOT 040225" w:date="2025-02-26T11:02:00Z"/>
                <w:rFonts w:eastAsia="SimSun"/>
              </w:rPr>
            </w:pPr>
            <w:ins w:id="139" w:author="ERCOT 040225" w:date="2025-02-26T11:15:00Z">
              <w:r>
                <w:rPr>
                  <w:rFonts w:eastAsia="SimSun"/>
                </w:rPr>
                <w:t>Available stored energy = ((current SOC</w:t>
              </w:r>
            </w:ins>
            <w:ins w:id="140" w:author="ERCOT 040225" w:date="2025-04-02T15:15:00Z" w16du:dateUtc="2025-04-02T20:15:00Z">
              <w:r w:rsidR="00B97073">
                <w:rPr>
                  <w:rFonts w:eastAsia="SimSun"/>
                </w:rPr>
                <w:t xml:space="preserve"> </w:t>
              </w:r>
            </w:ins>
            <w:ins w:id="141" w:author="ERCOT 040225" w:date="2025-02-26T11:15:00Z">
              <w:r>
                <w:rPr>
                  <w:rFonts w:eastAsia="SimSun"/>
                </w:rPr>
                <w:t>-</w:t>
              </w:r>
            </w:ins>
            <w:ins w:id="142" w:author="ERCOT 040225" w:date="2025-04-02T15:15:00Z" w16du:dateUtc="2025-04-02T20:15:00Z">
              <w:r w:rsidR="00B97073">
                <w:rPr>
                  <w:rFonts w:eastAsia="SimSun"/>
                </w:rPr>
                <w:t xml:space="preserve"> </w:t>
              </w:r>
            </w:ins>
            <w:ins w:id="143" w:author="ERCOT 040225" w:date="2025-02-26T11:15:00Z">
              <w:r>
                <w:rPr>
                  <w:rFonts w:eastAsia="SimSun"/>
                </w:rPr>
                <w:t>MinSOC)</w:t>
              </w:r>
            </w:ins>
            <w:ins w:id="144" w:author="ERCOT 040225" w:date="2025-04-02T15:15:00Z" w16du:dateUtc="2025-04-02T20:15:00Z">
              <w:r w:rsidR="00B97073">
                <w:rPr>
                  <w:rFonts w:eastAsia="SimSun"/>
                </w:rPr>
                <w:t xml:space="preserve"> </w:t>
              </w:r>
            </w:ins>
            <w:ins w:id="145" w:author="ERCOT 040225" w:date="2025-02-26T11:15:00Z">
              <w:r>
                <w:rPr>
                  <w:rFonts w:eastAsia="SimSun"/>
                </w:rPr>
                <w:t>/</w:t>
              </w:r>
            </w:ins>
            <w:ins w:id="146" w:author="ERCOT 040225" w:date="2025-04-02T15:15:00Z" w16du:dateUtc="2025-04-02T20:15:00Z">
              <w:r w:rsidR="00B97073">
                <w:rPr>
                  <w:rFonts w:eastAsia="SimSun"/>
                </w:rPr>
                <w:t xml:space="preserve"> </w:t>
              </w:r>
            </w:ins>
            <w:ins w:id="147" w:author="ERCOT 040225" w:date="2025-02-26T11:15:00Z">
              <w:r>
                <w:rPr>
                  <w:rFonts w:eastAsia="SimSun"/>
                </w:rPr>
                <w:t>(HSL</w:t>
              </w:r>
            </w:ins>
            <w:ins w:id="148" w:author="ERCOT 040225" w:date="2025-04-02T15:15:00Z" w16du:dateUtc="2025-04-02T20:15:00Z">
              <w:r w:rsidR="00B97073">
                <w:rPr>
                  <w:rFonts w:eastAsia="SimSun"/>
                </w:rPr>
                <w:t xml:space="preserve"> </w:t>
              </w:r>
            </w:ins>
            <w:ins w:id="149" w:author="ERCOT 040225" w:date="2025-02-26T11:15:00Z">
              <w:r>
                <w:rPr>
                  <w:rFonts w:eastAsia="SimSun"/>
                </w:rPr>
                <w:t>*</w:t>
              </w:r>
            </w:ins>
            <w:ins w:id="150" w:author="ERCOT 040225" w:date="2025-04-02T15:15:00Z" w16du:dateUtc="2025-04-02T20:15:00Z">
              <w:r w:rsidR="00B97073">
                <w:rPr>
                  <w:rFonts w:eastAsia="SimSun"/>
                </w:rPr>
                <w:t xml:space="preserve"> </w:t>
              </w:r>
            </w:ins>
            <w:ins w:id="151" w:author="ERCOT 040225" w:date="2025-02-26T11:15:00Z">
              <w:r>
                <w:rPr>
                  <w:rFonts w:eastAsia="SimSun"/>
                </w:rPr>
                <w:t>1 hour))</w:t>
              </w:r>
            </w:ins>
            <w:ins w:id="152" w:author="ERCOT 040225" w:date="2025-04-02T15:15:00Z" w16du:dateUtc="2025-04-02T20:15:00Z">
              <w:r w:rsidR="00B97073">
                <w:rPr>
                  <w:rFonts w:eastAsia="SimSun"/>
                </w:rPr>
                <w:t xml:space="preserve"> </w:t>
              </w:r>
            </w:ins>
            <w:ins w:id="153" w:author="ERCOT 040225" w:date="2025-02-26T11:15:00Z">
              <w:r>
                <w:rPr>
                  <w:rFonts w:eastAsia="SimSun"/>
                </w:rPr>
                <w:t>*</w:t>
              </w:r>
            </w:ins>
            <w:ins w:id="154" w:author="ERCOT 040225" w:date="2025-04-02T15:15:00Z" w16du:dateUtc="2025-04-02T20:15:00Z">
              <w:r w:rsidR="00B97073">
                <w:rPr>
                  <w:rFonts w:eastAsia="SimSun"/>
                </w:rPr>
                <w:t xml:space="preserve"> </w:t>
              </w:r>
            </w:ins>
            <w:ins w:id="155" w:author="ERCOT 040225" w:date="2025-02-26T11:15:00Z">
              <w:r>
                <w:rPr>
                  <w:rFonts w:eastAsia="SimSun"/>
                </w:rPr>
                <w:t>100</w:t>
              </w:r>
            </w:ins>
            <w:ins w:id="156" w:author="ERCOT 040225" w:date="2025-02-26T09:02:00Z">
              <w:r w:rsidR="00D926A2" w:rsidRPr="0083182D">
                <w:rPr>
                  <w:rFonts w:eastAsia="SimSun"/>
                  <w:highlight w:val="yellow"/>
                </w:rPr>
                <w:t xml:space="preserve">            </w:t>
              </w:r>
            </w:ins>
          </w:p>
          <w:p w14:paraId="3F8FD8F5" w14:textId="482AD67F" w:rsidR="00287BB7" w:rsidRPr="00287BB7" w:rsidRDefault="00287BB7" w:rsidP="00287BB7">
            <w:pPr>
              <w:spacing w:after="240"/>
              <w:ind w:left="2160" w:hanging="720"/>
              <w:rPr>
                <w:rFonts w:eastAsia="SimSun"/>
              </w:rPr>
            </w:pPr>
            <w:ins w:id="157" w:author="ERCOT" w:date="2024-07-05T15:41:00Z">
              <w:r w:rsidRPr="00287BB7">
                <w:rPr>
                  <w:rFonts w:eastAsia="SimSun"/>
                </w:rPr>
                <w:t>(</w:t>
              </w:r>
              <w:del w:id="158" w:author="ERCOT 040225" w:date="2025-04-02T15:31:00Z" w16du:dateUtc="2025-04-02T20:31:00Z">
                <w:r w:rsidRPr="00287BB7" w:rsidDel="0083182D">
                  <w:rPr>
                    <w:rFonts w:eastAsia="SimSun"/>
                  </w:rPr>
                  <w:delText>ii</w:delText>
                </w:r>
              </w:del>
            </w:ins>
            <w:ins w:id="159" w:author="ERCOT" w:date="2024-07-05T15:42:00Z">
              <w:del w:id="160" w:author="ERCOT 040225" w:date="2025-04-02T15:31:00Z" w16du:dateUtc="2025-04-02T20:31:00Z">
                <w:r w:rsidRPr="00287BB7" w:rsidDel="0083182D">
                  <w:rPr>
                    <w:rFonts w:eastAsia="SimSun"/>
                  </w:rPr>
                  <w:delText>i</w:delText>
                </w:r>
              </w:del>
            </w:ins>
            <w:ins w:id="161" w:author="ERCOT 040225" w:date="2025-04-02T15:31:00Z" w16du:dateUtc="2025-04-02T20:31:00Z">
              <w:r w:rsidR="0083182D">
                <w:rPr>
                  <w:rFonts w:eastAsia="SimSun"/>
                </w:rPr>
                <w:t>iv</w:t>
              </w:r>
            </w:ins>
            <w:ins w:id="162" w:author="ERCOT" w:date="2024-07-05T15:41:00Z">
              <w:r w:rsidRPr="00287BB7">
                <w:rPr>
                  <w:rFonts w:eastAsia="SimSun"/>
                </w:rPr>
                <w:t>)    Otherwise</w:t>
              </w:r>
            </w:ins>
            <w:ins w:id="163" w:author="ERCOT 040225" w:date="2025-02-26T11:02:00Z">
              <w:r w:rsidR="00CE00A2" w:rsidRPr="00287BB7">
                <w:rPr>
                  <w:rFonts w:eastAsia="SimSun"/>
                </w:rPr>
                <w:t>,</w:t>
              </w:r>
              <w:r w:rsidR="00CE00A2">
                <w:rPr>
                  <w:rFonts w:eastAsia="SimSun"/>
                </w:rPr>
                <w:t xml:space="preserve"> for each ESR flagged for consideration that does not meet the criterion above</w:t>
              </w:r>
            </w:ins>
            <w:ins w:id="164" w:author="ERCOT" w:date="2024-07-05T15:41:00Z">
              <w:r w:rsidRPr="00287BB7">
                <w:rPr>
                  <w:rFonts w:eastAsia="SimSun"/>
                </w:rPr>
                <w:t xml:space="preserve">, the </w:t>
              </w:r>
            </w:ins>
            <w:ins w:id="165" w:author="ERCOT" w:date="2024-07-05T15:42:00Z">
              <w:r w:rsidRPr="00287BB7">
                <w:rPr>
                  <w:rFonts w:eastAsia="SimSun"/>
                </w:rPr>
                <w:t>constraint contribution shall be calculated by multiplying the maximum Shadow Price by the Shift Factor of the ESR for each constraint defined in paragraph (i) above.  The MOC for the ESR shall be set at the lowest absolute value of th</w:t>
              </w:r>
            </w:ins>
            <w:ins w:id="166" w:author="ERCOT" w:date="2024-07-05T15:43:00Z">
              <w:r w:rsidRPr="00287BB7">
                <w:rPr>
                  <w:rFonts w:eastAsia="SimSun"/>
                </w:rPr>
                <w:t>ese constraint contributions plus the System Lambda of the first step in the two-step SCED process described in paragraph (10)(a) of Section 6.5.7.3</w:t>
              </w:r>
            </w:ins>
            <w:ins w:id="167" w:author="ERCOT" w:date="2024-07-09T10:49:00Z">
              <w:r w:rsidRPr="00287BB7">
                <w:rPr>
                  <w:rFonts w:eastAsia="SimSun"/>
                </w:rPr>
                <w:t xml:space="preserve"> minus $0.01/MWh</w:t>
              </w:r>
            </w:ins>
            <w:ins w:id="168" w:author="ERCOT" w:date="2024-07-05T15:44:00Z">
              <w:r w:rsidRPr="00287BB7">
                <w:rPr>
                  <w:rFonts w:eastAsia="SimSun"/>
                </w:rPr>
                <w:t>.</w:t>
              </w:r>
            </w:ins>
          </w:p>
        </w:tc>
      </w:tr>
    </w:tbl>
    <w:p w14:paraId="764C2159" w14:textId="7B5A24F8" w:rsidR="004F3E6C" w:rsidRPr="000A4AC7" w:rsidRDefault="00287BB7" w:rsidP="000A4AC7">
      <w:pPr>
        <w:spacing w:before="240" w:after="240"/>
        <w:ind w:left="1440" w:hanging="720"/>
        <w:rPr>
          <w:rFonts w:eastAsia="SimSun"/>
        </w:rPr>
      </w:pPr>
      <w:r w:rsidRPr="00287BB7">
        <w:rPr>
          <w:rFonts w:eastAsia="SimSun"/>
        </w:rPr>
        <w:lastRenderedPageBreak/>
        <w:t>(c)</w:t>
      </w:r>
      <w:r w:rsidRPr="00287BB7">
        <w:rPr>
          <w:rFonts w:eastAsia="SimSun"/>
        </w:rPr>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87BB7" w:rsidRPr="00287BB7" w14:paraId="582FD13F" w14:textId="77777777">
        <w:trPr>
          <w:trHeight w:val="386"/>
        </w:trPr>
        <w:tc>
          <w:tcPr>
            <w:tcW w:w="9350" w:type="dxa"/>
            <w:shd w:val="pct12" w:color="auto" w:fill="auto"/>
          </w:tcPr>
          <w:p w14:paraId="790EB215" w14:textId="77777777" w:rsidR="000A4AC7" w:rsidRDefault="000A4AC7" w:rsidP="000A4AC7">
            <w:pPr>
              <w:spacing w:after="240"/>
              <w:rPr>
                <w:rFonts w:eastAsia="SimSun"/>
              </w:rPr>
            </w:pPr>
            <w:r>
              <w:rPr>
                <w:b/>
                <w:i/>
                <w:iCs/>
              </w:rPr>
              <w:t>[NPRR1008, NPRR1014, and NPRR1245</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and NPRR1245; or upon system implementation for NPRR1014; and renumber accordingly</w:t>
            </w:r>
            <w:r w:rsidRPr="004B32CF">
              <w:rPr>
                <w:b/>
                <w:i/>
                <w:iCs/>
              </w:rPr>
              <w:t>:]</w:t>
            </w:r>
            <w:r w:rsidRPr="00287BB7">
              <w:rPr>
                <w:rFonts w:eastAsia="SimSun"/>
              </w:rPr>
              <w:t xml:space="preserve"> </w:t>
            </w:r>
          </w:p>
          <w:p w14:paraId="1B8BAB1A" w14:textId="1F816164" w:rsidR="00287BB7" w:rsidRPr="00287BB7" w:rsidRDefault="000A4AC7" w:rsidP="000A4AC7">
            <w:pPr>
              <w:spacing w:after="240"/>
              <w:rPr>
                <w:rFonts w:eastAsia="SimSun"/>
              </w:rPr>
            </w:pPr>
            <w:r>
              <w:rPr>
                <w:rFonts w:eastAsia="SimSun"/>
              </w:rPr>
              <w:t xml:space="preserve">           </w:t>
            </w: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 xml:space="preserve">in accordance with </w:t>
            </w:r>
            <w:r>
              <w:t xml:space="preserve">  </w:t>
            </w:r>
            <w:r>
              <w:br/>
              <w:t xml:space="preserve">                        </w:t>
            </w:r>
            <w:r w:rsidRPr="008206E9">
              <w:t>Verifiable Cost Manual</w:t>
            </w:r>
            <w:r>
              <w:t>,</w:t>
            </w:r>
            <w:r w:rsidRPr="008206E9">
              <w:t xml:space="preserve"> Appendix </w:t>
            </w:r>
            <w:r>
              <w:t>10</w:t>
            </w:r>
            <w:r w:rsidRPr="008206E9">
              <w:t xml:space="preserve">, </w:t>
            </w:r>
            <w:r w:rsidRPr="00D476E3">
              <w:t xml:space="preserve">Setting the variables used in Mitigated </w:t>
            </w:r>
            <w:r>
              <w:br/>
              <w:t xml:space="preserve">                        </w:t>
            </w:r>
            <w:r w:rsidRPr="00D476E3">
              <w:t>Offer Cap for Hydro Generating Resources</w:t>
            </w:r>
            <w:r>
              <w:t>.</w:t>
            </w:r>
          </w:p>
        </w:tc>
      </w:tr>
    </w:tbl>
    <w:p w14:paraId="3D7B3EB2" w14:textId="77777777" w:rsidR="00287BB7" w:rsidRPr="00287BB7" w:rsidRDefault="00287BB7" w:rsidP="00287BB7">
      <w:pPr>
        <w:spacing w:before="240" w:after="240"/>
        <w:ind w:left="1440" w:hanging="720"/>
        <w:rPr>
          <w:rFonts w:eastAsia="SimSun"/>
        </w:rPr>
      </w:pPr>
      <w:r w:rsidRPr="00287BB7" w:rsidDel="001B70A4">
        <w:rPr>
          <w:rFonts w:eastAsia="SimSun"/>
        </w:rPr>
        <w:lastRenderedPageBreak/>
        <w:t xml:space="preserve"> </w:t>
      </w:r>
      <w:r w:rsidRPr="00287BB7">
        <w:rPr>
          <w:rFonts w:eastAsia="SimSun"/>
        </w:rPr>
        <w:t>(d)</w:t>
      </w:r>
      <w:r w:rsidRPr="00287BB7">
        <w:rPr>
          <w:rFonts w:eastAsia="SimSun"/>
        </w:rPr>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3C210037" w14:textId="037BC92A" w:rsidR="00287BB7" w:rsidRPr="00287BB7" w:rsidRDefault="00287BB7" w:rsidP="00287BB7">
      <w:pPr>
        <w:spacing w:after="240"/>
        <w:ind w:left="2160" w:hanging="720"/>
        <w:rPr>
          <w:rFonts w:eastAsia="SimSun"/>
        </w:rPr>
      </w:pPr>
      <w:r w:rsidRPr="00287BB7">
        <w:rPr>
          <w:rFonts w:eastAsia="SimSun"/>
        </w:rPr>
        <w:t>(i)</w:t>
      </w:r>
      <w:r w:rsidRPr="00287BB7">
        <w:rPr>
          <w:rFonts w:eastAsia="SimSun"/>
        </w:rPr>
        <w:tab/>
        <w:t xml:space="preserve">For all Resources, the weighted average fuel price must exceed FIP for the applicable Operating Day, plus a threshold parameter value of $1/MMBtu, plus the applicable fuel adder.  </w:t>
      </w:r>
      <w:r w:rsidRPr="00287BB7">
        <w:rPr>
          <w:rFonts w:eastAsia="SimSun"/>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TAC.  </w:t>
      </w:r>
      <w:r w:rsidRPr="00287BB7">
        <w:rPr>
          <w:rFonts w:eastAsia="SimSun"/>
        </w:rPr>
        <w:t>ERCOT shall update the threshold value on the first day of the month following TAC approval unless otherwise directed by the TAC.  ERCOT shall provide a Market Notice prior to implementation of a revised parameter value.</w:t>
      </w:r>
    </w:p>
    <w:p w14:paraId="591217BE" w14:textId="77777777" w:rsidR="00287BB7" w:rsidRPr="00287BB7" w:rsidRDefault="00287BB7" w:rsidP="00287BB7">
      <w:pPr>
        <w:spacing w:after="240"/>
        <w:ind w:left="2160" w:hanging="720"/>
        <w:rPr>
          <w:rFonts w:eastAsia="SimSun"/>
          <w:iCs/>
        </w:rPr>
      </w:pPr>
      <w:r w:rsidRPr="00287BB7">
        <w:rPr>
          <w:rFonts w:eastAsia="SimSun"/>
          <w:iCs/>
        </w:rPr>
        <w:t>(ii)</w:t>
      </w:r>
      <w:r w:rsidRPr="00287BB7">
        <w:rPr>
          <w:rFonts w:eastAsia="SimSun"/>
          <w:iCs/>
        </w:rPr>
        <w:tab/>
        <w:t>Fixed cost (fees, penalties and similar non-gas costs) may not be included in the calculation of the weighted average fuel price.</w:t>
      </w:r>
    </w:p>
    <w:p w14:paraId="56EFF783" w14:textId="01464FB7" w:rsidR="00287BB7" w:rsidRPr="00287BB7" w:rsidRDefault="00287BB7" w:rsidP="003A5198">
      <w:pPr>
        <w:spacing w:after="240"/>
        <w:ind w:left="2160" w:hanging="720"/>
        <w:rPr>
          <w:rFonts w:eastAsia="SimSun"/>
        </w:rPr>
      </w:pPr>
      <w:r w:rsidRPr="00287BB7">
        <w:rPr>
          <w:rFonts w:eastAsia="SimSun"/>
          <w:iCs/>
        </w:rPr>
        <w:t>(iii)</w:t>
      </w:r>
      <w:r w:rsidRPr="00287BB7">
        <w:rPr>
          <w:rFonts w:eastAsia="SimSun"/>
          <w:iCs/>
        </w:rPr>
        <w:tab/>
      </w:r>
      <w:r w:rsidR="003A5198" w:rsidRPr="003A5198">
        <w:rPr>
          <w:rFonts w:eastAsia="SimSun"/>
          <w:iCs/>
        </w:rPr>
        <w:t>All intra-day, same day, and spot fuel purchases must be included in the calculation of the weighted average fuel price in paragraph (1) above.  These must account for at least 10% of the total fuel volume burned by the applicable Resource for the hour for which the weighted average fuel price is computed.  As noted in paragraph (j) below, the methodology used in the allocation of the cost and volume of purchased fuel to the Resource for the hour is subject to validation by ERCOT.</w:t>
      </w:r>
    </w:p>
    <w:p w14:paraId="5112FD51" w14:textId="40B8C545" w:rsidR="00287BB7" w:rsidRPr="00287BB7" w:rsidRDefault="00287BB7" w:rsidP="00B477DF">
      <w:pPr>
        <w:spacing w:before="240" w:after="240"/>
        <w:ind w:left="2160" w:hanging="720"/>
        <w:rPr>
          <w:rFonts w:eastAsia="SimSun"/>
        </w:rPr>
      </w:pPr>
      <w:r w:rsidRPr="00287BB7">
        <w:rPr>
          <w:rFonts w:eastAsia="SimSun"/>
        </w:rPr>
        <w:t>(iv)</w:t>
      </w:r>
      <w:r w:rsidRPr="00287BB7">
        <w:rPr>
          <w:rFonts w:eastAsia="SimSun"/>
        </w:rP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141DE5E0" w14:textId="77777777" w:rsidR="00287BB7" w:rsidRPr="00287BB7" w:rsidRDefault="00287BB7" w:rsidP="0083182D">
      <w:pPr>
        <w:spacing w:after="240"/>
        <w:ind w:left="1440" w:hanging="720"/>
        <w:rPr>
          <w:rFonts w:eastAsia="SimSun"/>
        </w:rPr>
      </w:pPr>
      <w:r w:rsidRPr="00287BB7">
        <w:rPr>
          <w:rFonts w:eastAsia="SimSun"/>
        </w:rPr>
        <w:t>(e)</w:t>
      </w:r>
      <w:r w:rsidRPr="00287BB7">
        <w:rPr>
          <w:rFonts w:eastAsia="SimSun"/>
        </w:rPr>
        <w:tab/>
        <w:t>ERCOT may notify the Independent Market Monitor (IMM) if a QSE submits an Exceptional Fuel Cost.</w:t>
      </w:r>
    </w:p>
    <w:p w14:paraId="5A08843C" w14:textId="77777777" w:rsidR="00287BB7" w:rsidRPr="00287BB7" w:rsidRDefault="00287BB7" w:rsidP="00287BB7">
      <w:pPr>
        <w:spacing w:after="240"/>
        <w:ind w:left="1440" w:hanging="720"/>
        <w:rPr>
          <w:rFonts w:eastAsia="SimSun"/>
        </w:rPr>
      </w:pPr>
      <w:r w:rsidRPr="00287BB7">
        <w:rPr>
          <w:rFonts w:eastAsia="SimSun"/>
        </w:rPr>
        <w:t>(f)</w:t>
      </w:r>
      <w:r w:rsidRPr="00287BB7">
        <w:rPr>
          <w:rFonts w:eastAsia="SimSun"/>
        </w:rP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13C5E50A" w14:textId="77777777" w:rsidR="00287BB7" w:rsidRPr="00287BB7" w:rsidRDefault="00287BB7" w:rsidP="00B477DF">
      <w:pPr>
        <w:spacing w:after="240"/>
        <w:ind w:left="1440" w:hanging="720"/>
        <w:rPr>
          <w:rFonts w:eastAsia="SimSun"/>
        </w:rPr>
      </w:pPr>
      <w:r w:rsidRPr="00287BB7">
        <w:rPr>
          <w:rFonts w:eastAsia="SimSun"/>
        </w:rPr>
        <w:t>(g)</w:t>
      </w:r>
      <w:r w:rsidRPr="00287BB7">
        <w:rPr>
          <w:rFonts w:eastAsia="SimSun"/>
        </w:rPr>
        <w:tab/>
        <w:t xml:space="preserve">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w:t>
      </w:r>
      <w:r w:rsidRPr="00287BB7">
        <w:rPr>
          <w:rFonts w:eastAsia="SimSun"/>
        </w:rPr>
        <w:lastRenderedPageBreak/>
        <w:t>logs, transportation, storage, balancing and distribution agreements, calculation of the weighted average fuel price, or any other documentation necessary to support the Exceptional Fuel Cost price and volume for the applicable period(s).</w:t>
      </w:r>
    </w:p>
    <w:p w14:paraId="29F0720C" w14:textId="77777777" w:rsidR="00287BB7" w:rsidRPr="00287BB7" w:rsidRDefault="00287BB7" w:rsidP="00287BB7">
      <w:pPr>
        <w:spacing w:after="240"/>
        <w:ind w:left="1440" w:hanging="720"/>
        <w:rPr>
          <w:rFonts w:eastAsia="SimSun"/>
        </w:rPr>
      </w:pPr>
      <w:r w:rsidRPr="00287BB7">
        <w:rPr>
          <w:rFonts w:eastAsia="SimSun"/>
        </w:rPr>
        <w:t>(h)</w:t>
      </w:r>
      <w:r w:rsidRPr="00287BB7">
        <w:rPr>
          <w:rFonts w:eastAsia="SimSun"/>
        </w:rP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0853FFCB" w14:textId="4F6D193C" w:rsidR="00287BB7" w:rsidRPr="00287BB7" w:rsidRDefault="00287BB7" w:rsidP="00287BB7">
      <w:pPr>
        <w:spacing w:after="240"/>
        <w:ind w:left="1440" w:hanging="720"/>
        <w:rPr>
          <w:rFonts w:eastAsia="SimSun"/>
        </w:rPr>
      </w:pPr>
      <w:r w:rsidRPr="00287BB7">
        <w:rPr>
          <w:rFonts w:eastAsia="SimSun"/>
        </w:rPr>
        <w:t>(i)</w:t>
      </w:r>
      <w:r w:rsidRPr="00287BB7">
        <w:rPr>
          <w:rFonts w:eastAsia="SimSun"/>
        </w:rPr>
        <w:tab/>
      </w:r>
      <w:r w:rsidR="00B477DF" w:rsidRPr="00B477DF">
        <w:rPr>
          <w:rFonts w:eastAsia="SimSun"/>
        </w:rPr>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r w:rsidRPr="00287BB7">
        <w:rPr>
          <w:rFonts w:eastAsia="SimSun"/>
        </w:rPr>
        <w:t xml:space="preserve"> </w:t>
      </w:r>
    </w:p>
    <w:p w14:paraId="7BC1CF85" w14:textId="77777777" w:rsidR="00287BB7" w:rsidRPr="00287BB7" w:rsidRDefault="00287BB7" w:rsidP="00B477DF">
      <w:pPr>
        <w:spacing w:after="240"/>
        <w:ind w:left="1440" w:hanging="720"/>
        <w:rPr>
          <w:rFonts w:eastAsia="SimSun"/>
        </w:rPr>
      </w:pPr>
      <w:r w:rsidRPr="00287BB7">
        <w:rPr>
          <w:rFonts w:eastAsia="SimSun"/>
        </w:rPr>
        <w:t>(j)</w:t>
      </w:r>
      <w:r w:rsidRPr="00287BB7">
        <w:rPr>
          <w:rFonts w:eastAsia="SimSun"/>
        </w:rPr>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07EF304E" w14:textId="14C544F3" w:rsidR="00287BB7" w:rsidRPr="00287BB7" w:rsidRDefault="00287BB7" w:rsidP="00693737">
      <w:pPr>
        <w:spacing w:after="240"/>
        <w:ind w:left="1440" w:hanging="720"/>
        <w:rPr>
          <w:rFonts w:eastAsia="SimSun"/>
        </w:rPr>
      </w:pPr>
      <w:r w:rsidRPr="00287BB7">
        <w:rPr>
          <w:rFonts w:eastAsia="SimSun"/>
        </w:rPr>
        <w:t>(k)</w:t>
      </w:r>
      <w:r w:rsidRPr="00287BB7">
        <w:rPr>
          <w:rFonts w:eastAsia="SimSun"/>
        </w:rPr>
        <w:tab/>
        <w:t xml:space="preserve">At ERCOT’s sole discretion, submission and follow-up information deadlines may be extended on a case-by-case basis. </w:t>
      </w:r>
    </w:p>
    <w:bookmarkEnd w:id="41"/>
    <w:bookmarkEnd w:id="42"/>
    <w:p w14:paraId="237A0BC8" w14:textId="77777777" w:rsidR="00287BB7" w:rsidRPr="00287BB7" w:rsidRDefault="00287BB7" w:rsidP="00287BB7">
      <w:pPr>
        <w:spacing w:after="240"/>
        <w:ind w:left="1440" w:hanging="720"/>
        <w:rPr>
          <w:rFonts w:eastAsia="SimSun"/>
        </w:rPr>
      </w:pPr>
    </w:p>
    <w:p w14:paraId="1C22B626" w14:textId="77777777" w:rsidR="00287BB7" w:rsidRPr="00287BB7" w:rsidRDefault="00287BB7" w:rsidP="00287BB7">
      <w:pPr>
        <w:spacing w:after="240"/>
        <w:ind w:left="1440" w:hanging="720"/>
        <w:rPr>
          <w:rFonts w:eastAsia="SimSun"/>
        </w:rPr>
      </w:pPr>
    </w:p>
    <w:p w14:paraId="7AB29602" w14:textId="77777777" w:rsidR="00287BB7" w:rsidRPr="00287BB7" w:rsidRDefault="00287BB7" w:rsidP="00287BB7">
      <w:pPr>
        <w:spacing w:after="240"/>
        <w:ind w:left="1440" w:hanging="720"/>
        <w:rPr>
          <w:rFonts w:eastAsia="SimSun"/>
        </w:rPr>
      </w:pPr>
    </w:p>
    <w:p w14:paraId="79D98899"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2CB74" w14:textId="77777777" w:rsidR="000F6CD0" w:rsidRDefault="000F6CD0">
      <w:r>
        <w:separator/>
      </w:r>
    </w:p>
  </w:endnote>
  <w:endnote w:type="continuationSeparator" w:id="0">
    <w:p w14:paraId="11C63683" w14:textId="77777777" w:rsidR="000F6CD0" w:rsidRDefault="000F6CD0">
      <w:r>
        <w:continuationSeparator/>
      </w:r>
    </w:p>
  </w:endnote>
  <w:endnote w:type="continuationNotice" w:id="1">
    <w:p w14:paraId="592F4AB9" w14:textId="77777777" w:rsidR="000F6CD0" w:rsidRDefault="000F6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06D62" w14:textId="72BD993A" w:rsidR="00EE6681" w:rsidRDefault="00BD7D8E" w:rsidP="0074209E">
    <w:pPr>
      <w:pStyle w:val="Footer"/>
      <w:tabs>
        <w:tab w:val="clear" w:pos="4320"/>
        <w:tab w:val="clear" w:pos="8640"/>
        <w:tab w:val="right" w:pos="9360"/>
      </w:tabs>
      <w:rPr>
        <w:rFonts w:ascii="Arial" w:hAnsi="Arial"/>
        <w:sz w:val="18"/>
      </w:rPr>
    </w:pPr>
    <w:r>
      <w:rPr>
        <w:rFonts w:ascii="Arial" w:hAnsi="Arial"/>
        <w:sz w:val="18"/>
      </w:rPr>
      <w:t>1255NPRR-</w:t>
    </w:r>
    <w:r w:rsidR="00393FB1">
      <w:rPr>
        <w:rFonts w:ascii="Arial" w:hAnsi="Arial"/>
        <w:sz w:val="18"/>
      </w:rPr>
      <w:t>05</w:t>
    </w:r>
    <w:r>
      <w:rPr>
        <w:rFonts w:ascii="Arial" w:hAnsi="Arial"/>
        <w:sz w:val="18"/>
      </w:rPr>
      <w:t xml:space="preserve"> ERCOT Comments 04</w:t>
    </w:r>
    <w:r w:rsidR="00393FB1">
      <w:rPr>
        <w:rFonts w:ascii="Arial" w:hAnsi="Arial"/>
        <w:sz w:val="18"/>
      </w:rPr>
      <w:t>02</w:t>
    </w:r>
    <w:r>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31112DB"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D66D3" w14:textId="77777777" w:rsidR="000F6CD0" w:rsidRDefault="000F6CD0">
      <w:r>
        <w:separator/>
      </w:r>
    </w:p>
  </w:footnote>
  <w:footnote w:type="continuationSeparator" w:id="0">
    <w:p w14:paraId="61082976" w14:textId="77777777" w:rsidR="000F6CD0" w:rsidRDefault="000F6CD0">
      <w:r>
        <w:continuationSeparator/>
      </w:r>
    </w:p>
  </w:footnote>
  <w:footnote w:type="continuationNotice" w:id="1">
    <w:p w14:paraId="4DD6DF7D" w14:textId="77777777" w:rsidR="000F6CD0" w:rsidRDefault="000F6C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338C3" w14:textId="77777777" w:rsidR="00EE6681" w:rsidRDefault="00EE6681">
    <w:pPr>
      <w:pStyle w:val="Header"/>
      <w:jc w:val="center"/>
      <w:rPr>
        <w:sz w:val="32"/>
      </w:rPr>
    </w:pPr>
    <w:r>
      <w:rPr>
        <w:sz w:val="32"/>
      </w:rPr>
      <w:t>NPRR Comments</w:t>
    </w:r>
  </w:p>
  <w:p w14:paraId="3AA5910B"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E4457F8"/>
    <w:multiLevelType w:val="hybridMultilevel"/>
    <w:tmpl w:val="6C16ECBE"/>
    <w:lvl w:ilvl="0" w:tplc="76F899CA">
      <w:start w:val="4"/>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6028763">
    <w:abstractNumId w:val="0"/>
  </w:num>
  <w:num w:numId="2" w16cid:durableId="1551726258">
    <w:abstractNumId w:val="2"/>
  </w:num>
  <w:num w:numId="3" w16cid:durableId="612712117">
    <w:abstractNumId w:val="1"/>
  </w:num>
  <w:num w:numId="4" w16cid:durableId="99464401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40225">
    <w15:presenceInfo w15:providerId="None" w15:userId="ERCOT 0402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3BD1"/>
    <w:rsid w:val="0001483E"/>
    <w:rsid w:val="00020A69"/>
    <w:rsid w:val="00037668"/>
    <w:rsid w:val="00037E49"/>
    <w:rsid w:val="0004048F"/>
    <w:rsid w:val="000452ED"/>
    <w:rsid w:val="00047F9F"/>
    <w:rsid w:val="00057229"/>
    <w:rsid w:val="0006645D"/>
    <w:rsid w:val="00075A94"/>
    <w:rsid w:val="0008523C"/>
    <w:rsid w:val="00090498"/>
    <w:rsid w:val="000A0D72"/>
    <w:rsid w:val="000A4AC7"/>
    <w:rsid w:val="000D1139"/>
    <w:rsid w:val="000F6CD0"/>
    <w:rsid w:val="001133FC"/>
    <w:rsid w:val="001236B3"/>
    <w:rsid w:val="0012618B"/>
    <w:rsid w:val="00132855"/>
    <w:rsid w:val="00133AFC"/>
    <w:rsid w:val="001423B5"/>
    <w:rsid w:val="00147008"/>
    <w:rsid w:val="00147490"/>
    <w:rsid w:val="001507FF"/>
    <w:rsid w:val="001524F1"/>
    <w:rsid w:val="00152993"/>
    <w:rsid w:val="00164210"/>
    <w:rsid w:val="0016640E"/>
    <w:rsid w:val="00170297"/>
    <w:rsid w:val="001A227D"/>
    <w:rsid w:val="001B3C77"/>
    <w:rsid w:val="001C09BD"/>
    <w:rsid w:val="001E0F2C"/>
    <w:rsid w:val="001E142A"/>
    <w:rsid w:val="001E2006"/>
    <w:rsid w:val="001E2032"/>
    <w:rsid w:val="001F6313"/>
    <w:rsid w:val="00201A65"/>
    <w:rsid w:val="00211EB6"/>
    <w:rsid w:val="00215508"/>
    <w:rsid w:val="0022681C"/>
    <w:rsid w:val="00241DB4"/>
    <w:rsid w:val="00251328"/>
    <w:rsid w:val="00251736"/>
    <w:rsid w:val="00255631"/>
    <w:rsid w:val="00271D3F"/>
    <w:rsid w:val="00281A6B"/>
    <w:rsid w:val="00287BB7"/>
    <w:rsid w:val="00295203"/>
    <w:rsid w:val="00297628"/>
    <w:rsid w:val="002B7E0D"/>
    <w:rsid w:val="002D2276"/>
    <w:rsid w:val="002F3423"/>
    <w:rsid w:val="003010C0"/>
    <w:rsid w:val="003041C2"/>
    <w:rsid w:val="00322897"/>
    <w:rsid w:val="00331DD7"/>
    <w:rsid w:val="00332A97"/>
    <w:rsid w:val="00350C00"/>
    <w:rsid w:val="00352047"/>
    <w:rsid w:val="00366113"/>
    <w:rsid w:val="00377EF7"/>
    <w:rsid w:val="00393FB1"/>
    <w:rsid w:val="003A5198"/>
    <w:rsid w:val="003B0C37"/>
    <w:rsid w:val="003C1A7C"/>
    <w:rsid w:val="003C270C"/>
    <w:rsid w:val="003D0994"/>
    <w:rsid w:val="003D4B87"/>
    <w:rsid w:val="003E056C"/>
    <w:rsid w:val="003E5BE5"/>
    <w:rsid w:val="003F1CFD"/>
    <w:rsid w:val="003F5078"/>
    <w:rsid w:val="00410057"/>
    <w:rsid w:val="00413FEC"/>
    <w:rsid w:val="004156D1"/>
    <w:rsid w:val="00423824"/>
    <w:rsid w:val="00427A6C"/>
    <w:rsid w:val="0043567D"/>
    <w:rsid w:val="00444E68"/>
    <w:rsid w:val="00445947"/>
    <w:rsid w:val="00446C2D"/>
    <w:rsid w:val="00447576"/>
    <w:rsid w:val="00456A04"/>
    <w:rsid w:val="00473AD1"/>
    <w:rsid w:val="00491B4C"/>
    <w:rsid w:val="004A0E18"/>
    <w:rsid w:val="004B7B90"/>
    <w:rsid w:val="004B7F40"/>
    <w:rsid w:val="004D4E75"/>
    <w:rsid w:val="004D4EA4"/>
    <w:rsid w:val="004E2C19"/>
    <w:rsid w:val="004E3898"/>
    <w:rsid w:val="004F3E6C"/>
    <w:rsid w:val="00525891"/>
    <w:rsid w:val="00550C7A"/>
    <w:rsid w:val="005559EF"/>
    <w:rsid w:val="00561F53"/>
    <w:rsid w:val="00577439"/>
    <w:rsid w:val="005863D3"/>
    <w:rsid w:val="00597297"/>
    <w:rsid w:val="005A6FA6"/>
    <w:rsid w:val="005B6C9A"/>
    <w:rsid w:val="005D059F"/>
    <w:rsid w:val="005D284C"/>
    <w:rsid w:val="005D324B"/>
    <w:rsid w:val="005E4CA0"/>
    <w:rsid w:val="00602B6D"/>
    <w:rsid w:val="00604326"/>
    <w:rsid w:val="00604512"/>
    <w:rsid w:val="00615AD8"/>
    <w:rsid w:val="0062160D"/>
    <w:rsid w:val="006262A0"/>
    <w:rsid w:val="00633E23"/>
    <w:rsid w:val="00652826"/>
    <w:rsid w:val="00655E39"/>
    <w:rsid w:val="00663BBC"/>
    <w:rsid w:val="00673B94"/>
    <w:rsid w:val="00680AC6"/>
    <w:rsid w:val="006835D8"/>
    <w:rsid w:val="00684D0B"/>
    <w:rsid w:val="00690D20"/>
    <w:rsid w:val="00693737"/>
    <w:rsid w:val="006A2FD6"/>
    <w:rsid w:val="006A350A"/>
    <w:rsid w:val="006C316E"/>
    <w:rsid w:val="006D0F7C"/>
    <w:rsid w:val="006E3FD7"/>
    <w:rsid w:val="006F44B4"/>
    <w:rsid w:val="007100F9"/>
    <w:rsid w:val="00713438"/>
    <w:rsid w:val="007201D2"/>
    <w:rsid w:val="00722B70"/>
    <w:rsid w:val="00723A1C"/>
    <w:rsid w:val="00725950"/>
    <w:rsid w:val="007269C4"/>
    <w:rsid w:val="0072777F"/>
    <w:rsid w:val="0074209E"/>
    <w:rsid w:val="0076769C"/>
    <w:rsid w:val="00776E76"/>
    <w:rsid w:val="0078711C"/>
    <w:rsid w:val="007A0B87"/>
    <w:rsid w:val="007D69ED"/>
    <w:rsid w:val="007F2CA8"/>
    <w:rsid w:val="007F3869"/>
    <w:rsid w:val="007F4CB8"/>
    <w:rsid w:val="007F7161"/>
    <w:rsid w:val="00806F68"/>
    <w:rsid w:val="00821224"/>
    <w:rsid w:val="00826ADD"/>
    <w:rsid w:val="0083182D"/>
    <w:rsid w:val="00833A88"/>
    <w:rsid w:val="008502D8"/>
    <w:rsid w:val="0085075E"/>
    <w:rsid w:val="00853393"/>
    <w:rsid w:val="00854884"/>
    <w:rsid w:val="00854F9C"/>
    <w:rsid w:val="0085559E"/>
    <w:rsid w:val="00870FC8"/>
    <w:rsid w:val="00871695"/>
    <w:rsid w:val="00896B1B"/>
    <w:rsid w:val="008A005C"/>
    <w:rsid w:val="008A59D8"/>
    <w:rsid w:val="008B0793"/>
    <w:rsid w:val="008C1229"/>
    <w:rsid w:val="008C14A3"/>
    <w:rsid w:val="008E559E"/>
    <w:rsid w:val="009026E9"/>
    <w:rsid w:val="00916080"/>
    <w:rsid w:val="00921A68"/>
    <w:rsid w:val="009603D6"/>
    <w:rsid w:val="00961AC5"/>
    <w:rsid w:val="009628F5"/>
    <w:rsid w:val="0096681F"/>
    <w:rsid w:val="0098212D"/>
    <w:rsid w:val="009853E9"/>
    <w:rsid w:val="00992460"/>
    <w:rsid w:val="0099570A"/>
    <w:rsid w:val="009A771F"/>
    <w:rsid w:val="009B1745"/>
    <w:rsid w:val="009C6C19"/>
    <w:rsid w:val="009D3CA3"/>
    <w:rsid w:val="00A015C4"/>
    <w:rsid w:val="00A040E7"/>
    <w:rsid w:val="00A15172"/>
    <w:rsid w:val="00A260D1"/>
    <w:rsid w:val="00A27CD5"/>
    <w:rsid w:val="00A44C22"/>
    <w:rsid w:val="00A454E1"/>
    <w:rsid w:val="00A55A7C"/>
    <w:rsid w:val="00A56938"/>
    <w:rsid w:val="00AA1C6D"/>
    <w:rsid w:val="00AA5979"/>
    <w:rsid w:val="00AC2D77"/>
    <w:rsid w:val="00AD11DA"/>
    <w:rsid w:val="00AE39F8"/>
    <w:rsid w:val="00AF38D6"/>
    <w:rsid w:val="00AF6982"/>
    <w:rsid w:val="00AF6DD4"/>
    <w:rsid w:val="00B01FF6"/>
    <w:rsid w:val="00B100F1"/>
    <w:rsid w:val="00B15315"/>
    <w:rsid w:val="00B36CF8"/>
    <w:rsid w:val="00B45F4E"/>
    <w:rsid w:val="00B477DF"/>
    <w:rsid w:val="00B47C3E"/>
    <w:rsid w:val="00B5080A"/>
    <w:rsid w:val="00B57685"/>
    <w:rsid w:val="00B63B8C"/>
    <w:rsid w:val="00B717F4"/>
    <w:rsid w:val="00B80391"/>
    <w:rsid w:val="00B943AE"/>
    <w:rsid w:val="00B95442"/>
    <w:rsid w:val="00B96509"/>
    <w:rsid w:val="00B96F42"/>
    <w:rsid w:val="00B97073"/>
    <w:rsid w:val="00BB0A50"/>
    <w:rsid w:val="00BB232E"/>
    <w:rsid w:val="00BD7258"/>
    <w:rsid w:val="00BD7D8E"/>
    <w:rsid w:val="00BF05D4"/>
    <w:rsid w:val="00BF3D4A"/>
    <w:rsid w:val="00C0598D"/>
    <w:rsid w:val="00C11956"/>
    <w:rsid w:val="00C12AAA"/>
    <w:rsid w:val="00C47FA3"/>
    <w:rsid w:val="00C602E5"/>
    <w:rsid w:val="00C748FD"/>
    <w:rsid w:val="00C80D92"/>
    <w:rsid w:val="00C8508A"/>
    <w:rsid w:val="00CA1021"/>
    <w:rsid w:val="00CA45A6"/>
    <w:rsid w:val="00CA5ACC"/>
    <w:rsid w:val="00CB2B66"/>
    <w:rsid w:val="00CD0D7B"/>
    <w:rsid w:val="00CE00A2"/>
    <w:rsid w:val="00CE0719"/>
    <w:rsid w:val="00CF224E"/>
    <w:rsid w:val="00CF525F"/>
    <w:rsid w:val="00D10401"/>
    <w:rsid w:val="00D20D46"/>
    <w:rsid w:val="00D33194"/>
    <w:rsid w:val="00D33A25"/>
    <w:rsid w:val="00D4046E"/>
    <w:rsid w:val="00D4362F"/>
    <w:rsid w:val="00D51BC5"/>
    <w:rsid w:val="00D6335D"/>
    <w:rsid w:val="00D66551"/>
    <w:rsid w:val="00D73498"/>
    <w:rsid w:val="00D926A2"/>
    <w:rsid w:val="00D96911"/>
    <w:rsid w:val="00DB6317"/>
    <w:rsid w:val="00DB79E6"/>
    <w:rsid w:val="00DD4739"/>
    <w:rsid w:val="00DE5F33"/>
    <w:rsid w:val="00E008CD"/>
    <w:rsid w:val="00E07B54"/>
    <w:rsid w:val="00E11F78"/>
    <w:rsid w:val="00E2584C"/>
    <w:rsid w:val="00E31EC8"/>
    <w:rsid w:val="00E37BCF"/>
    <w:rsid w:val="00E621E1"/>
    <w:rsid w:val="00E6381B"/>
    <w:rsid w:val="00E660A5"/>
    <w:rsid w:val="00E76CB8"/>
    <w:rsid w:val="00E80CDF"/>
    <w:rsid w:val="00E8329C"/>
    <w:rsid w:val="00E85C0E"/>
    <w:rsid w:val="00EA2551"/>
    <w:rsid w:val="00EB6CCA"/>
    <w:rsid w:val="00EC55B3"/>
    <w:rsid w:val="00ED03B5"/>
    <w:rsid w:val="00EE0EFD"/>
    <w:rsid w:val="00EE6681"/>
    <w:rsid w:val="00F14F33"/>
    <w:rsid w:val="00F322A6"/>
    <w:rsid w:val="00F53B0E"/>
    <w:rsid w:val="00F7374A"/>
    <w:rsid w:val="00F814D2"/>
    <w:rsid w:val="00F96FB2"/>
    <w:rsid w:val="00FA2BB3"/>
    <w:rsid w:val="00FB51D8"/>
    <w:rsid w:val="00FD08E8"/>
    <w:rsid w:val="00FE750E"/>
    <w:rsid w:val="00FE7E33"/>
    <w:rsid w:val="00FF6473"/>
    <w:rsid w:val="116534D3"/>
    <w:rsid w:val="44A8266A"/>
    <w:rsid w:val="51D244C6"/>
    <w:rsid w:val="5C5FF962"/>
    <w:rsid w:val="6733F93C"/>
    <w:rsid w:val="6D0D4CA3"/>
    <w:rsid w:val="7E0546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DE735"/>
  <w15:chartTrackingRefBased/>
  <w15:docId w15:val="{CD1AD5B8-BCB4-46F2-B9E5-D303B4042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FE750E"/>
    <w:rPr>
      <w:sz w:val="24"/>
      <w:szCs w:val="24"/>
    </w:rPr>
  </w:style>
  <w:style w:type="character" w:styleId="Strong">
    <w:name w:val="Strong"/>
    <w:basedOn w:val="DefaultParagraphFont"/>
    <w:uiPriority w:val="22"/>
    <w:qFormat/>
    <w:rsid w:val="007201D2"/>
    <w:rPr>
      <w:b/>
      <w:bCs/>
    </w:rPr>
  </w:style>
  <w:style w:type="character" w:styleId="UnresolvedMention">
    <w:name w:val="Unresolved Mention"/>
    <w:basedOn w:val="DefaultParagraphFont"/>
    <w:uiPriority w:val="99"/>
    <w:semiHidden/>
    <w:unhideWhenUsed/>
    <w:rsid w:val="00241DB4"/>
    <w:rPr>
      <w:color w:val="605E5C"/>
      <w:shd w:val="clear" w:color="auto" w:fill="E1DFDD"/>
    </w:rPr>
  </w:style>
  <w:style w:type="paragraph" w:styleId="ListParagraph">
    <w:name w:val="List Paragraph"/>
    <w:basedOn w:val="Normal"/>
    <w:uiPriority w:val="34"/>
    <w:qFormat/>
    <w:rsid w:val="001664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yan.King@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25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rcot.com/files/docs/2024/03/18/2024-03-esr-mitigation-proposal-impacts_cmwg.pptx" TargetMode="External"/><Relationship Id="rId4" Type="http://schemas.openxmlformats.org/officeDocument/2006/relationships/webSettings" Target="webSettings.xml"/><Relationship Id="rId9" Type="http://schemas.openxmlformats.org/officeDocument/2006/relationships/hyperlink" Target="https://www.ercot.com/files/docs/2024/03/18/2024-03-esr-mitigation-proposal-impacts_cmwg.pptx"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2984</Words>
  <Characters>17193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2001-06-20T20:28:00Z</cp:lastPrinted>
  <dcterms:created xsi:type="dcterms:W3CDTF">2025-04-02T20:37:00Z</dcterms:created>
  <dcterms:modified xsi:type="dcterms:W3CDTF">2025-04-02T20:42:00Z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2025-02-26T16:29:25Z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812922e9-e006-4036-8f0b-858d40905ae3</vt:lpwstr>
  </property>
  <property fmtid="{D5CDD505-2E9C-101B-9397-08002B2CF9AE}" pid="8" name="MSIP_Label_7084cbda-52b8-46fb-a7b7-cb5bd465ed85_ContentBits">
    <vt:lpwstr>0</vt:lpwstr>
  </property>
  <property fmtid="{D5CDD505-2E9C-101B-9397-08002B2CF9AE}" pid="9" name="MSIP_Label_7084cbda-52b8-46fb-a7b7-cb5bd465ed85_Tag">
    <vt:lpwstr>10, 3, 0, 2</vt:lpwstr>
  </property>
</Properties>
</file>